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335" w:rsidRDefault="00942335" w:rsidP="00106FA4">
      <w:pPr>
        <w:spacing w:line="360" w:lineRule="auto"/>
        <w:rPr>
          <w:rFonts w:ascii="Times New Roman" w:hAnsi="Times New Roman" w:cs="Times New Roman"/>
        </w:rPr>
      </w:pPr>
      <w:bookmarkStart w:id="0" w:name="_GoBack"/>
      <w:bookmarkEnd w:id="0"/>
      <w:r>
        <w:rPr>
          <w:rFonts w:ascii="Times New Roman" w:hAnsi="Times New Roman" w:cs="Times New Roman"/>
        </w:rPr>
        <w:t xml:space="preserve">A Finer Grained </w:t>
      </w:r>
      <w:r w:rsidR="00F7797C">
        <w:rPr>
          <w:rFonts w:ascii="Times New Roman" w:hAnsi="Times New Roman" w:cs="Times New Roman"/>
        </w:rPr>
        <w:t>Assessment Approach for</w:t>
      </w:r>
      <w:r>
        <w:rPr>
          <w:rFonts w:ascii="Times New Roman" w:hAnsi="Times New Roman" w:cs="Times New Roman"/>
        </w:rPr>
        <w:t xml:space="preserve"> Literacy Learners</w:t>
      </w:r>
    </w:p>
    <w:p w:rsidR="00106FA4" w:rsidRDefault="00106FA4" w:rsidP="00106FA4">
      <w:pPr>
        <w:spacing w:line="360" w:lineRule="auto"/>
        <w:rPr>
          <w:rFonts w:ascii="Times New Roman" w:hAnsi="Times New Roman" w:cs="Times New Roman"/>
        </w:rPr>
      </w:pPr>
    </w:p>
    <w:p w:rsidR="00666C31" w:rsidRPr="002C210B" w:rsidRDefault="00BE7DF2" w:rsidP="00106FA4">
      <w:pPr>
        <w:spacing w:line="360" w:lineRule="auto"/>
        <w:rPr>
          <w:rFonts w:ascii="Times New Roman" w:hAnsi="Times New Roman" w:cs="Times New Roman"/>
        </w:rPr>
      </w:pPr>
      <w:r w:rsidRPr="002C210B">
        <w:rPr>
          <w:rFonts w:ascii="Times New Roman" w:hAnsi="Times New Roman" w:cs="Times New Roman"/>
        </w:rPr>
        <w:t>Background</w:t>
      </w:r>
    </w:p>
    <w:p w:rsidR="00D41EA8" w:rsidRDefault="00D41EA8" w:rsidP="00FC4C98">
      <w:pPr>
        <w:spacing w:line="360" w:lineRule="auto"/>
        <w:rPr>
          <w:rFonts w:ascii="Times New Roman" w:hAnsi="Times New Roman" w:cs="Times New Roman"/>
          <w:lang w:val="en-AU"/>
        </w:rPr>
      </w:pPr>
      <w:r>
        <w:rPr>
          <w:rFonts w:ascii="Times New Roman" w:hAnsi="Times New Roman" w:cs="Times New Roman"/>
          <w:lang w:val="en-AU"/>
        </w:rPr>
        <w:t>The introduction of the Tasmanian state government’s Tasmanian Adult Literacy Action Plan</w:t>
      </w:r>
      <w:r w:rsidR="00DC3679">
        <w:rPr>
          <w:rFonts w:ascii="Times New Roman" w:hAnsi="Times New Roman" w:cs="Times New Roman"/>
          <w:lang w:val="en-AU"/>
        </w:rPr>
        <w:t xml:space="preserve"> 2010-15</w:t>
      </w:r>
      <w:r>
        <w:rPr>
          <w:rFonts w:ascii="Times New Roman" w:hAnsi="Times New Roman" w:cs="Times New Roman"/>
          <w:lang w:val="en-AU"/>
        </w:rPr>
        <w:t xml:space="preserve"> </w:t>
      </w:r>
      <w:r w:rsidR="00BE7DF2">
        <w:rPr>
          <w:rFonts w:ascii="Times New Roman" w:hAnsi="Times New Roman" w:cs="Times New Roman"/>
          <w:lang w:val="en-AU"/>
        </w:rPr>
        <w:t xml:space="preserve">(Action Plan) </w:t>
      </w:r>
      <w:r>
        <w:rPr>
          <w:rFonts w:ascii="Times New Roman" w:hAnsi="Times New Roman" w:cs="Times New Roman"/>
          <w:lang w:val="en-AU"/>
        </w:rPr>
        <w:t>energised the adult language, literacy</w:t>
      </w:r>
      <w:r w:rsidR="00D618DA">
        <w:rPr>
          <w:rFonts w:ascii="Times New Roman" w:hAnsi="Times New Roman" w:cs="Times New Roman"/>
          <w:lang w:val="en-AU"/>
        </w:rPr>
        <w:t xml:space="preserve"> and numeracy field in Tasmania in the wake of the 2006 A</w:t>
      </w:r>
      <w:r w:rsidR="006C4481">
        <w:rPr>
          <w:rFonts w:ascii="Times New Roman" w:hAnsi="Times New Roman" w:cs="Times New Roman"/>
          <w:lang w:val="en-AU"/>
        </w:rPr>
        <w:t xml:space="preserve">dult </w:t>
      </w:r>
      <w:r w:rsidR="00D618DA">
        <w:rPr>
          <w:rFonts w:ascii="Times New Roman" w:hAnsi="Times New Roman" w:cs="Times New Roman"/>
          <w:lang w:val="en-AU"/>
        </w:rPr>
        <w:t>L</w:t>
      </w:r>
      <w:r w:rsidR="006C4481">
        <w:rPr>
          <w:rFonts w:ascii="Times New Roman" w:hAnsi="Times New Roman" w:cs="Times New Roman"/>
          <w:lang w:val="en-AU"/>
        </w:rPr>
        <w:t xml:space="preserve">iteracy and </w:t>
      </w:r>
      <w:r w:rsidR="00D618DA">
        <w:rPr>
          <w:rFonts w:ascii="Times New Roman" w:hAnsi="Times New Roman" w:cs="Times New Roman"/>
          <w:lang w:val="en-AU"/>
        </w:rPr>
        <w:t>L</w:t>
      </w:r>
      <w:r w:rsidR="006C4481">
        <w:rPr>
          <w:rFonts w:ascii="Times New Roman" w:hAnsi="Times New Roman" w:cs="Times New Roman"/>
          <w:lang w:val="en-AU"/>
        </w:rPr>
        <w:t xml:space="preserve">ifeskills </w:t>
      </w:r>
      <w:r w:rsidR="00D618DA">
        <w:rPr>
          <w:rFonts w:ascii="Times New Roman" w:hAnsi="Times New Roman" w:cs="Times New Roman"/>
          <w:lang w:val="en-AU"/>
        </w:rPr>
        <w:t>S</w:t>
      </w:r>
      <w:r w:rsidR="006C4481">
        <w:rPr>
          <w:rFonts w:ascii="Times New Roman" w:hAnsi="Times New Roman" w:cs="Times New Roman"/>
          <w:lang w:val="en-AU"/>
        </w:rPr>
        <w:t>urvey (ALLS)</w:t>
      </w:r>
      <w:r w:rsidR="00D618DA">
        <w:rPr>
          <w:rFonts w:ascii="Times New Roman" w:hAnsi="Times New Roman" w:cs="Times New Roman"/>
          <w:lang w:val="en-AU"/>
        </w:rPr>
        <w:t xml:space="preserve"> statistics which showed Tasmania as the state with the lowest rates of adult literacy and numeracy. </w:t>
      </w:r>
      <w:r>
        <w:rPr>
          <w:rFonts w:ascii="Times New Roman" w:hAnsi="Times New Roman" w:cs="Times New Roman"/>
          <w:lang w:val="en-AU"/>
        </w:rPr>
        <w:t xml:space="preserve"> The </w:t>
      </w:r>
      <w:r w:rsidR="00C932DA">
        <w:rPr>
          <w:rFonts w:ascii="Times New Roman" w:hAnsi="Times New Roman" w:cs="Times New Roman"/>
          <w:lang w:val="en-AU"/>
        </w:rPr>
        <w:t xml:space="preserve">Action </w:t>
      </w:r>
      <w:r>
        <w:rPr>
          <w:rFonts w:ascii="Times New Roman" w:hAnsi="Times New Roman" w:cs="Times New Roman"/>
          <w:lang w:val="en-AU"/>
        </w:rPr>
        <w:t>Plan provided</w:t>
      </w:r>
      <w:r w:rsidR="00167F30">
        <w:rPr>
          <w:rFonts w:ascii="Times New Roman" w:hAnsi="Times New Roman" w:cs="Times New Roman"/>
          <w:lang w:val="en-AU"/>
        </w:rPr>
        <w:t xml:space="preserve"> for 23 literacy coordinators</w:t>
      </w:r>
      <w:r w:rsidR="003571F8">
        <w:rPr>
          <w:rFonts w:ascii="Times New Roman" w:hAnsi="Times New Roman" w:cs="Times New Roman"/>
          <w:lang w:val="en-AU"/>
        </w:rPr>
        <w:t>,</w:t>
      </w:r>
      <w:r w:rsidR="00167F30">
        <w:rPr>
          <w:rFonts w:ascii="Times New Roman" w:hAnsi="Times New Roman" w:cs="Times New Roman"/>
          <w:lang w:val="en-AU"/>
        </w:rPr>
        <w:t xml:space="preserve"> placed in</w:t>
      </w:r>
      <w:r>
        <w:rPr>
          <w:rFonts w:ascii="Times New Roman" w:hAnsi="Times New Roman" w:cs="Times New Roman"/>
          <w:lang w:val="en-AU"/>
        </w:rPr>
        <w:t xml:space="preserve"> LINC Tasmania </w:t>
      </w:r>
      <w:r w:rsidR="00C76394">
        <w:rPr>
          <w:rFonts w:ascii="Times New Roman" w:hAnsi="Times New Roman" w:cs="Times New Roman"/>
          <w:lang w:val="en-AU"/>
        </w:rPr>
        <w:t>and Corrections sites</w:t>
      </w:r>
      <w:r w:rsidR="00D618DA">
        <w:rPr>
          <w:rFonts w:ascii="Times New Roman" w:hAnsi="Times New Roman" w:cs="Times New Roman"/>
          <w:lang w:val="en-AU"/>
        </w:rPr>
        <w:t xml:space="preserve"> throughout</w:t>
      </w:r>
      <w:r>
        <w:rPr>
          <w:rFonts w:ascii="Times New Roman" w:hAnsi="Times New Roman" w:cs="Times New Roman"/>
          <w:lang w:val="en-AU"/>
        </w:rPr>
        <w:t xml:space="preserve"> </w:t>
      </w:r>
      <w:r w:rsidR="00167F30">
        <w:rPr>
          <w:rFonts w:ascii="Times New Roman" w:hAnsi="Times New Roman" w:cs="Times New Roman"/>
          <w:lang w:val="en-AU"/>
        </w:rPr>
        <w:t xml:space="preserve">the state, as well as grant </w:t>
      </w:r>
      <w:r w:rsidR="006C4481">
        <w:rPr>
          <w:rFonts w:ascii="Times New Roman" w:hAnsi="Times New Roman" w:cs="Times New Roman"/>
          <w:lang w:val="en-AU"/>
        </w:rPr>
        <w:t xml:space="preserve">opportunities for </w:t>
      </w:r>
      <w:r w:rsidR="00C76394">
        <w:rPr>
          <w:rFonts w:ascii="Times New Roman" w:hAnsi="Times New Roman" w:cs="Times New Roman"/>
          <w:lang w:val="en-AU"/>
        </w:rPr>
        <w:t xml:space="preserve">demand-driven, </w:t>
      </w:r>
      <w:r w:rsidR="00167F30">
        <w:rPr>
          <w:rFonts w:ascii="Times New Roman" w:hAnsi="Times New Roman" w:cs="Times New Roman"/>
          <w:lang w:val="en-AU"/>
        </w:rPr>
        <w:t xml:space="preserve">locally tailored literacy projects. A campaign to raise awareness about the extent of adult literacy skills, </w:t>
      </w:r>
      <w:r w:rsidR="00FD611D">
        <w:rPr>
          <w:rFonts w:ascii="Times New Roman" w:hAnsi="Times New Roman" w:cs="Times New Roman"/>
          <w:lang w:val="en-AU"/>
        </w:rPr>
        <w:t xml:space="preserve">provide plain English workshops, </w:t>
      </w:r>
      <w:r w:rsidR="00167F30">
        <w:rPr>
          <w:rFonts w:ascii="Times New Roman" w:hAnsi="Times New Roman" w:cs="Times New Roman"/>
          <w:lang w:val="en-AU"/>
        </w:rPr>
        <w:t xml:space="preserve">and </w:t>
      </w:r>
      <w:r w:rsidR="00D618DA">
        <w:rPr>
          <w:rFonts w:ascii="Times New Roman" w:hAnsi="Times New Roman" w:cs="Times New Roman"/>
          <w:lang w:val="en-AU"/>
        </w:rPr>
        <w:t xml:space="preserve">a </w:t>
      </w:r>
      <w:r w:rsidR="00167F30">
        <w:rPr>
          <w:rFonts w:ascii="Times New Roman" w:hAnsi="Times New Roman" w:cs="Times New Roman"/>
          <w:lang w:val="en-AU"/>
        </w:rPr>
        <w:t>strategy to coordinate a concerted response involving business, commu</w:t>
      </w:r>
      <w:r w:rsidR="00E23DBB">
        <w:rPr>
          <w:rFonts w:ascii="Times New Roman" w:hAnsi="Times New Roman" w:cs="Times New Roman"/>
          <w:lang w:val="en-AU"/>
        </w:rPr>
        <w:t>n</w:t>
      </w:r>
      <w:r w:rsidR="00167F30">
        <w:rPr>
          <w:rFonts w:ascii="Times New Roman" w:hAnsi="Times New Roman" w:cs="Times New Roman"/>
          <w:lang w:val="en-AU"/>
        </w:rPr>
        <w:t>ity and government</w:t>
      </w:r>
      <w:r w:rsidR="00D618DA">
        <w:rPr>
          <w:rFonts w:ascii="Times New Roman" w:hAnsi="Times New Roman" w:cs="Times New Roman"/>
          <w:lang w:val="en-AU"/>
        </w:rPr>
        <w:t xml:space="preserve"> </w:t>
      </w:r>
      <w:r w:rsidR="00167F30">
        <w:rPr>
          <w:rFonts w:ascii="Times New Roman" w:hAnsi="Times New Roman" w:cs="Times New Roman"/>
          <w:lang w:val="en-AU"/>
        </w:rPr>
        <w:t xml:space="preserve">coalesced into the 26 TEN: Get the Tools for Life brand. </w:t>
      </w:r>
    </w:p>
    <w:p w:rsidR="003D060F" w:rsidRDefault="003D060F" w:rsidP="00FC4C98">
      <w:pPr>
        <w:spacing w:line="360" w:lineRule="auto"/>
        <w:rPr>
          <w:rFonts w:ascii="Times New Roman" w:hAnsi="Times New Roman" w:cs="Times New Roman"/>
          <w:lang w:val="en-AU"/>
        </w:rPr>
      </w:pPr>
    </w:p>
    <w:p w:rsidR="00167F30" w:rsidRPr="002C210B" w:rsidRDefault="00BE7DF2" w:rsidP="00FC4C98">
      <w:pPr>
        <w:spacing w:line="360" w:lineRule="auto"/>
        <w:rPr>
          <w:rFonts w:ascii="Times New Roman" w:hAnsi="Times New Roman" w:cs="Times New Roman"/>
          <w:lang w:val="en-AU"/>
        </w:rPr>
      </w:pPr>
      <w:r w:rsidRPr="002C210B">
        <w:rPr>
          <w:rFonts w:ascii="Times New Roman" w:hAnsi="Times New Roman" w:cs="Times New Roman"/>
          <w:lang w:val="en-AU"/>
        </w:rPr>
        <w:t>Measuring Progress</w:t>
      </w:r>
      <w:r w:rsidR="00075EA8" w:rsidRPr="003138B6">
        <w:rPr>
          <w:rFonts w:ascii="Times New Roman" w:hAnsi="Times New Roman" w:cs="Times New Roman"/>
          <w:lang w:val="en-AU"/>
        </w:rPr>
        <w:t xml:space="preserve"> – the Theory</w:t>
      </w:r>
    </w:p>
    <w:p w:rsidR="00CD4A1E" w:rsidRDefault="00075EA8" w:rsidP="00FC4C98">
      <w:pPr>
        <w:spacing w:line="360" w:lineRule="auto"/>
        <w:rPr>
          <w:rFonts w:ascii="Times New Roman" w:hAnsi="Times New Roman" w:cs="Times New Roman"/>
          <w:lang w:val="en-AU"/>
        </w:rPr>
      </w:pPr>
      <w:r>
        <w:rPr>
          <w:rFonts w:ascii="Times New Roman" w:hAnsi="Times New Roman" w:cs="Times New Roman"/>
          <w:lang w:val="en-AU"/>
        </w:rPr>
        <w:t>The Australian Core Skills Framework</w:t>
      </w:r>
      <w:r w:rsidR="00CA7987">
        <w:rPr>
          <w:rFonts w:ascii="Times New Roman" w:hAnsi="Times New Roman" w:cs="Times New Roman"/>
          <w:lang w:val="en-AU"/>
        </w:rPr>
        <w:t xml:space="preserve"> (</w:t>
      </w:r>
      <w:r>
        <w:rPr>
          <w:rFonts w:ascii="Times New Roman" w:hAnsi="Times New Roman" w:cs="Times New Roman"/>
          <w:lang w:val="en-AU"/>
        </w:rPr>
        <w:t>ACSF</w:t>
      </w:r>
      <w:r w:rsidR="00CA7987">
        <w:rPr>
          <w:rFonts w:ascii="Times New Roman" w:hAnsi="Times New Roman" w:cs="Times New Roman"/>
          <w:lang w:val="en-AU"/>
        </w:rPr>
        <w:t>)</w:t>
      </w:r>
      <w:r>
        <w:rPr>
          <w:rFonts w:ascii="Times New Roman" w:hAnsi="Times New Roman" w:cs="Times New Roman"/>
          <w:lang w:val="en-AU"/>
        </w:rPr>
        <w:t xml:space="preserve"> was chosen as the tool to measure improvements in a learner’s language, literacy</w:t>
      </w:r>
      <w:r w:rsidR="00FD611D">
        <w:rPr>
          <w:rFonts w:ascii="Times New Roman" w:hAnsi="Times New Roman" w:cs="Times New Roman"/>
          <w:lang w:val="en-AU"/>
        </w:rPr>
        <w:t>, learning</w:t>
      </w:r>
      <w:r>
        <w:rPr>
          <w:rFonts w:ascii="Times New Roman" w:hAnsi="Times New Roman" w:cs="Times New Roman"/>
          <w:lang w:val="en-AU"/>
        </w:rPr>
        <w:t xml:space="preserve"> or numeracy skills.  The chosen</w:t>
      </w:r>
      <w:r w:rsidR="00CD4A1E">
        <w:rPr>
          <w:rFonts w:ascii="Times New Roman" w:hAnsi="Times New Roman" w:cs="Times New Roman"/>
          <w:lang w:val="en-AU"/>
        </w:rPr>
        <w:t xml:space="preserve"> measure of progress </w:t>
      </w:r>
      <w:r>
        <w:rPr>
          <w:rFonts w:ascii="Times New Roman" w:hAnsi="Times New Roman" w:cs="Times New Roman"/>
          <w:lang w:val="en-AU"/>
        </w:rPr>
        <w:t>was a movement from</w:t>
      </w:r>
      <w:r w:rsidR="00167F30">
        <w:rPr>
          <w:rFonts w:ascii="Times New Roman" w:hAnsi="Times New Roman" w:cs="Times New Roman"/>
          <w:lang w:val="en-AU"/>
        </w:rPr>
        <w:t xml:space="preserve"> </w:t>
      </w:r>
      <w:r w:rsidR="00CD4A1E">
        <w:rPr>
          <w:rFonts w:ascii="Times New Roman" w:hAnsi="Times New Roman" w:cs="Times New Roman"/>
          <w:lang w:val="en-AU"/>
        </w:rPr>
        <w:t>one core skill level</w:t>
      </w:r>
      <w:r>
        <w:rPr>
          <w:rFonts w:ascii="Times New Roman" w:hAnsi="Times New Roman" w:cs="Times New Roman"/>
          <w:lang w:val="en-AU"/>
        </w:rPr>
        <w:t xml:space="preserve"> to the next in on</w:t>
      </w:r>
      <w:r w:rsidR="00CA7987">
        <w:rPr>
          <w:rFonts w:ascii="Times New Roman" w:hAnsi="Times New Roman" w:cs="Times New Roman"/>
          <w:lang w:val="en-AU"/>
        </w:rPr>
        <w:t>e</w:t>
      </w:r>
      <w:r>
        <w:rPr>
          <w:rFonts w:ascii="Times New Roman" w:hAnsi="Times New Roman" w:cs="Times New Roman"/>
          <w:lang w:val="en-AU"/>
        </w:rPr>
        <w:t xml:space="preserve"> core skill</w:t>
      </w:r>
      <w:r w:rsidR="00CD4A1E">
        <w:rPr>
          <w:rFonts w:ascii="Times New Roman" w:hAnsi="Times New Roman" w:cs="Times New Roman"/>
          <w:lang w:val="en-AU"/>
        </w:rPr>
        <w:t xml:space="preserve">. For example, a learner is assessed by a Literacy Coordinator at Level 1 in the writing core skill on entry into LINC’s one-to-one literacy volunteer tutor program. Nine months later, the learner is assessed again, and found to be performing at Level 2 in the writing core skill. </w:t>
      </w:r>
      <w:r w:rsidR="00687D04">
        <w:rPr>
          <w:rFonts w:ascii="Times New Roman" w:hAnsi="Times New Roman" w:cs="Times New Roman"/>
          <w:lang w:val="en-AU"/>
        </w:rPr>
        <w:t>From the perspective of the learner, the learning supporter</w:t>
      </w:r>
      <w:r w:rsidR="008E6E9F">
        <w:rPr>
          <w:rFonts w:ascii="Times New Roman" w:hAnsi="Times New Roman" w:cs="Times New Roman"/>
          <w:lang w:val="en-AU"/>
        </w:rPr>
        <w:t xml:space="preserve">, and the </w:t>
      </w:r>
      <w:r w:rsidR="00FD611D">
        <w:rPr>
          <w:rFonts w:ascii="Times New Roman" w:hAnsi="Times New Roman" w:cs="Times New Roman"/>
          <w:lang w:val="en-AU"/>
        </w:rPr>
        <w:t xml:space="preserve">Action </w:t>
      </w:r>
      <w:r w:rsidR="008E6E9F">
        <w:rPr>
          <w:rFonts w:ascii="Times New Roman" w:hAnsi="Times New Roman" w:cs="Times New Roman"/>
          <w:lang w:val="en-AU"/>
        </w:rPr>
        <w:t xml:space="preserve">Plan funder, this counts as a successful outcome. </w:t>
      </w:r>
    </w:p>
    <w:p w:rsidR="003D060F" w:rsidRDefault="003D060F" w:rsidP="00FC4C98">
      <w:pPr>
        <w:spacing w:line="360" w:lineRule="auto"/>
        <w:rPr>
          <w:rFonts w:ascii="Times New Roman" w:hAnsi="Times New Roman" w:cs="Times New Roman"/>
          <w:lang w:val="en-AU"/>
        </w:rPr>
      </w:pPr>
    </w:p>
    <w:p w:rsidR="00CD4A1E" w:rsidRPr="002C210B" w:rsidRDefault="00075EA8" w:rsidP="00FC4C98">
      <w:pPr>
        <w:spacing w:line="360" w:lineRule="auto"/>
        <w:rPr>
          <w:rFonts w:ascii="Times New Roman" w:hAnsi="Times New Roman" w:cs="Times New Roman"/>
          <w:lang w:val="en-AU"/>
        </w:rPr>
      </w:pPr>
      <w:r w:rsidRPr="002C210B">
        <w:rPr>
          <w:rFonts w:ascii="Times New Roman" w:hAnsi="Times New Roman" w:cs="Times New Roman"/>
          <w:lang w:val="en-AU"/>
        </w:rPr>
        <w:t>Measuring Progress – how it turned out / in Practice</w:t>
      </w:r>
    </w:p>
    <w:p w:rsidR="00CD4A1E" w:rsidRDefault="008E6E9F" w:rsidP="00FC4C98">
      <w:pPr>
        <w:spacing w:line="360" w:lineRule="auto"/>
        <w:rPr>
          <w:rFonts w:ascii="Times New Roman" w:hAnsi="Times New Roman" w:cs="Times New Roman"/>
          <w:lang w:val="en-AU"/>
        </w:rPr>
      </w:pPr>
      <w:r>
        <w:rPr>
          <w:rFonts w:ascii="Times New Roman" w:hAnsi="Times New Roman" w:cs="Times New Roman"/>
          <w:lang w:val="en-AU"/>
        </w:rPr>
        <w:t>Reports</w:t>
      </w:r>
      <w:r w:rsidR="00CD4A1E">
        <w:rPr>
          <w:rFonts w:ascii="Times New Roman" w:hAnsi="Times New Roman" w:cs="Times New Roman"/>
          <w:lang w:val="en-AU"/>
        </w:rPr>
        <w:t xml:space="preserve"> from the </w:t>
      </w:r>
      <w:r w:rsidR="00FD611D">
        <w:rPr>
          <w:rFonts w:ascii="Times New Roman" w:hAnsi="Times New Roman" w:cs="Times New Roman"/>
          <w:lang w:val="en-AU"/>
        </w:rPr>
        <w:t xml:space="preserve">Action </w:t>
      </w:r>
      <w:r w:rsidR="00CD4A1E">
        <w:rPr>
          <w:rFonts w:ascii="Times New Roman" w:hAnsi="Times New Roman" w:cs="Times New Roman"/>
          <w:lang w:val="en-AU"/>
        </w:rPr>
        <w:t xml:space="preserve">Plan’s first years </w:t>
      </w:r>
      <w:r w:rsidR="007C6213">
        <w:rPr>
          <w:rFonts w:ascii="Times New Roman" w:hAnsi="Times New Roman" w:cs="Times New Roman"/>
          <w:lang w:val="en-AU"/>
        </w:rPr>
        <w:t xml:space="preserve">showed </w:t>
      </w:r>
      <w:r w:rsidR="00CD4A1E">
        <w:rPr>
          <w:rFonts w:ascii="Times New Roman" w:hAnsi="Times New Roman" w:cs="Times New Roman"/>
          <w:lang w:val="en-AU"/>
        </w:rPr>
        <w:t xml:space="preserve">that </w:t>
      </w:r>
      <w:r>
        <w:rPr>
          <w:rFonts w:ascii="Times New Roman" w:hAnsi="Times New Roman" w:cs="Times New Roman"/>
          <w:lang w:val="en-AU"/>
        </w:rPr>
        <w:t xml:space="preserve">using the measure of </w:t>
      </w:r>
      <w:r w:rsidR="002D74E2">
        <w:rPr>
          <w:rFonts w:ascii="Times New Roman" w:hAnsi="Times New Roman" w:cs="Times New Roman"/>
          <w:lang w:val="en-AU"/>
        </w:rPr>
        <w:t xml:space="preserve">a </w:t>
      </w:r>
      <w:r w:rsidR="00CD4A1E">
        <w:rPr>
          <w:rFonts w:ascii="Times New Roman" w:hAnsi="Times New Roman" w:cs="Times New Roman"/>
          <w:lang w:val="en-AU"/>
        </w:rPr>
        <w:t>movement of a whole level in one or more core skill</w:t>
      </w:r>
      <w:r w:rsidR="00075EA8">
        <w:rPr>
          <w:rFonts w:ascii="Times New Roman" w:hAnsi="Times New Roman" w:cs="Times New Roman"/>
          <w:lang w:val="en-AU"/>
        </w:rPr>
        <w:t>s</w:t>
      </w:r>
      <w:r w:rsidR="00687D04">
        <w:rPr>
          <w:rFonts w:ascii="Times New Roman" w:hAnsi="Times New Roman" w:cs="Times New Roman"/>
          <w:lang w:val="en-AU"/>
        </w:rPr>
        <w:t xml:space="preserve"> within a reporting period meant that much of the</w:t>
      </w:r>
      <w:r w:rsidR="00FD611D">
        <w:rPr>
          <w:rFonts w:ascii="Times New Roman" w:hAnsi="Times New Roman" w:cs="Times New Roman"/>
          <w:lang w:val="en-AU"/>
        </w:rPr>
        <w:t xml:space="preserve"> Action</w:t>
      </w:r>
      <w:r w:rsidR="00687D04">
        <w:rPr>
          <w:rFonts w:ascii="Times New Roman" w:hAnsi="Times New Roman" w:cs="Times New Roman"/>
          <w:lang w:val="en-AU"/>
        </w:rPr>
        <w:t xml:space="preserve"> Plan’s </w:t>
      </w:r>
      <w:r w:rsidR="002D74E2">
        <w:rPr>
          <w:rFonts w:ascii="Times New Roman" w:hAnsi="Times New Roman" w:cs="Times New Roman"/>
          <w:lang w:val="en-AU"/>
        </w:rPr>
        <w:t xml:space="preserve">progress and success was </w:t>
      </w:r>
      <w:r w:rsidR="002C210B">
        <w:rPr>
          <w:rFonts w:ascii="Times New Roman" w:hAnsi="Times New Roman" w:cs="Times New Roman"/>
          <w:lang w:val="en-AU"/>
        </w:rPr>
        <w:t>invisible</w:t>
      </w:r>
      <w:r w:rsidR="00075EA8">
        <w:rPr>
          <w:rFonts w:ascii="Times New Roman" w:hAnsi="Times New Roman" w:cs="Times New Roman"/>
          <w:lang w:val="en-AU"/>
        </w:rPr>
        <w:t>.</w:t>
      </w:r>
      <w:r w:rsidR="00FD611D">
        <w:rPr>
          <w:rFonts w:ascii="Times New Roman" w:hAnsi="Times New Roman" w:cs="Times New Roman"/>
          <w:lang w:val="en-AU"/>
        </w:rPr>
        <w:t xml:space="preserve"> </w:t>
      </w:r>
      <w:r w:rsidR="00687D04">
        <w:rPr>
          <w:rFonts w:ascii="Times New Roman" w:hAnsi="Times New Roman" w:cs="Times New Roman"/>
          <w:lang w:val="en-AU"/>
        </w:rPr>
        <w:t>A con</w:t>
      </w:r>
      <w:r w:rsidR="006C4481">
        <w:rPr>
          <w:rFonts w:ascii="Times New Roman" w:hAnsi="Times New Roman" w:cs="Times New Roman"/>
          <w:lang w:val="en-AU"/>
        </w:rPr>
        <w:t>s</w:t>
      </w:r>
      <w:r w:rsidR="00687D04">
        <w:rPr>
          <w:rFonts w:ascii="Times New Roman" w:hAnsi="Times New Roman" w:cs="Times New Roman"/>
          <w:lang w:val="en-AU"/>
        </w:rPr>
        <w:t xml:space="preserve">equence of the bar of success being set at this height was a growing sense amongst the </w:t>
      </w:r>
      <w:r w:rsidR="00FD611D">
        <w:rPr>
          <w:rFonts w:ascii="Times New Roman" w:hAnsi="Times New Roman" w:cs="Times New Roman"/>
          <w:lang w:val="en-AU"/>
        </w:rPr>
        <w:t xml:space="preserve">Action </w:t>
      </w:r>
      <w:r w:rsidR="00687D04">
        <w:rPr>
          <w:rFonts w:ascii="Times New Roman" w:hAnsi="Times New Roman" w:cs="Times New Roman"/>
          <w:lang w:val="en-AU"/>
        </w:rPr>
        <w:t xml:space="preserve">Plan’s stakeholders that something was not performing to expectations. </w:t>
      </w:r>
      <w:r w:rsidR="00687D04" w:rsidRPr="003138B6">
        <w:rPr>
          <w:rFonts w:ascii="Times New Roman" w:hAnsi="Times New Roman" w:cs="Times New Roman"/>
          <w:lang w:val="en-AU"/>
        </w:rPr>
        <w:t xml:space="preserve">A decision was taken in </w:t>
      </w:r>
      <w:r w:rsidR="00336681" w:rsidRPr="003138B6">
        <w:rPr>
          <w:rFonts w:ascii="Times New Roman" w:hAnsi="Times New Roman" w:cs="Times New Roman"/>
          <w:lang w:val="en-AU"/>
        </w:rPr>
        <w:t>2011</w:t>
      </w:r>
      <w:r w:rsidR="00687D04" w:rsidRPr="003138B6">
        <w:rPr>
          <w:rFonts w:ascii="Times New Roman" w:hAnsi="Times New Roman" w:cs="Times New Roman"/>
          <w:lang w:val="en-AU"/>
        </w:rPr>
        <w:t xml:space="preserve"> to slide the bar down to the level of core skills indi</w:t>
      </w:r>
      <w:r w:rsidRPr="003138B6">
        <w:rPr>
          <w:rFonts w:ascii="Times New Roman" w:hAnsi="Times New Roman" w:cs="Times New Roman"/>
          <w:lang w:val="en-AU"/>
        </w:rPr>
        <w:t>cators.</w:t>
      </w:r>
      <w:r>
        <w:rPr>
          <w:rFonts w:ascii="Times New Roman" w:hAnsi="Times New Roman" w:cs="Times New Roman"/>
          <w:lang w:val="en-AU"/>
        </w:rPr>
        <w:t xml:space="preserve"> Reportable progress became </w:t>
      </w:r>
      <w:r w:rsidR="00687D04">
        <w:rPr>
          <w:rFonts w:ascii="Times New Roman" w:hAnsi="Times New Roman" w:cs="Times New Roman"/>
          <w:lang w:val="en-AU"/>
        </w:rPr>
        <w:t>a rise in a level of one</w:t>
      </w:r>
      <w:r>
        <w:rPr>
          <w:rFonts w:ascii="Times New Roman" w:hAnsi="Times New Roman" w:cs="Times New Roman"/>
          <w:lang w:val="en-AU"/>
        </w:rPr>
        <w:t xml:space="preserve"> of the eleven</w:t>
      </w:r>
      <w:r w:rsidR="00687D04">
        <w:rPr>
          <w:rFonts w:ascii="Times New Roman" w:hAnsi="Times New Roman" w:cs="Times New Roman"/>
          <w:lang w:val="en-AU"/>
        </w:rPr>
        <w:t xml:space="preserve"> indicator</w:t>
      </w:r>
      <w:r>
        <w:rPr>
          <w:rFonts w:ascii="Times New Roman" w:hAnsi="Times New Roman" w:cs="Times New Roman"/>
          <w:lang w:val="en-AU"/>
        </w:rPr>
        <w:t>s</w:t>
      </w:r>
      <w:r w:rsidR="00687D04">
        <w:rPr>
          <w:rFonts w:ascii="Times New Roman" w:hAnsi="Times New Roman" w:cs="Times New Roman"/>
          <w:lang w:val="en-AU"/>
        </w:rPr>
        <w:t xml:space="preserve"> during a reporting period</w:t>
      </w:r>
      <w:r w:rsidR="00075EA8">
        <w:rPr>
          <w:rFonts w:ascii="Times New Roman" w:hAnsi="Times New Roman" w:cs="Times New Roman"/>
          <w:lang w:val="en-AU"/>
        </w:rPr>
        <w:t xml:space="preserve"> or the course of a community or work-based project</w:t>
      </w:r>
      <w:r w:rsidR="00687D04">
        <w:rPr>
          <w:rFonts w:ascii="Times New Roman" w:hAnsi="Times New Roman" w:cs="Times New Roman"/>
          <w:lang w:val="en-AU"/>
        </w:rPr>
        <w:t xml:space="preserve">. </w:t>
      </w:r>
      <w:r w:rsidR="00FD611D">
        <w:rPr>
          <w:rFonts w:ascii="Times New Roman" w:hAnsi="Times New Roman" w:cs="Times New Roman"/>
          <w:lang w:val="en-AU"/>
        </w:rPr>
        <w:t xml:space="preserve">One consequence was that learner progress and success became more visible to the funder, </w:t>
      </w:r>
      <w:r w:rsidR="00FD611D">
        <w:rPr>
          <w:rFonts w:ascii="Times New Roman" w:hAnsi="Times New Roman" w:cs="Times New Roman"/>
          <w:lang w:val="en-AU"/>
        </w:rPr>
        <w:lastRenderedPageBreak/>
        <w:t xml:space="preserve">program managers, adult literacy support officers and tutors. </w:t>
      </w:r>
      <w:r w:rsidR="00CA7987">
        <w:rPr>
          <w:rFonts w:ascii="Times New Roman" w:hAnsi="Times New Roman" w:cs="Times New Roman"/>
          <w:lang w:val="en-AU"/>
        </w:rPr>
        <w:t>T</w:t>
      </w:r>
      <w:r>
        <w:rPr>
          <w:rFonts w:ascii="Times New Roman" w:hAnsi="Times New Roman" w:cs="Times New Roman"/>
          <w:lang w:val="en-AU"/>
        </w:rPr>
        <w:t xml:space="preserve">his decision moved the measure of progress from the coarse-grained core skill level to the finer-grained indicator level. </w:t>
      </w:r>
      <w:r w:rsidR="007C6213">
        <w:rPr>
          <w:rFonts w:ascii="Times New Roman" w:hAnsi="Times New Roman" w:cs="Times New Roman"/>
          <w:lang w:val="en-AU"/>
        </w:rPr>
        <w:t>This is the scale used for the federal Skills for Education and Employment (SEE) Program. The Program Guidelines outline the expectation that learners progress one level in one indicator per 100 hours of instruction (approximately)</w:t>
      </w:r>
      <w:r w:rsidR="002C210B">
        <w:rPr>
          <w:rFonts w:ascii="Times New Roman" w:hAnsi="Times New Roman" w:cs="Times New Roman"/>
          <w:lang w:val="en-AU"/>
        </w:rPr>
        <w:t xml:space="preserve"> with up to a total of 800 hours each time a learner joins the Program.</w:t>
      </w:r>
    </w:p>
    <w:p w:rsidR="00590FC2" w:rsidRDefault="00590FC2" w:rsidP="00FC4C98">
      <w:pPr>
        <w:spacing w:line="360" w:lineRule="auto"/>
        <w:rPr>
          <w:rFonts w:ascii="Times New Roman" w:hAnsi="Times New Roman" w:cs="Times New Roman"/>
          <w:lang w:val="en-AU"/>
        </w:rPr>
      </w:pPr>
    </w:p>
    <w:p w:rsidR="003F2F49" w:rsidRDefault="002C210B" w:rsidP="00FC4C98">
      <w:pPr>
        <w:spacing w:line="360" w:lineRule="auto"/>
        <w:rPr>
          <w:rFonts w:ascii="Times New Roman" w:hAnsi="Times New Roman" w:cs="Times New Roman"/>
          <w:lang w:val="en-AU"/>
        </w:rPr>
      </w:pPr>
      <w:r>
        <w:rPr>
          <w:rFonts w:ascii="Times New Roman" w:hAnsi="Times New Roman" w:cs="Times New Roman"/>
          <w:lang w:val="en-AU"/>
        </w:rPr>
        <w:t>T</w:t>
      </w:r>
      <w:r w:rsidR="00843A76">
        <w:rPr>
          <w:rFonts w:ascii="Times New Roman" w:hAnsi="Times New Roman" w:cs="Times New Roman"/>
          <w:lang w:val="en-AU"/>
        </w:rPr>
        <w:t>he</w:t>
      </w:r>
      <w:r>
        <w:rPr>
          <w:rFonts w:ascii="Times New Roman" w:hAnsi="Times New Roman" w:cs="Times New Roman"/>
          <w:lang w:val="en-AU"/>
        </w:rPr>
        <w:t xml:space="preserve"> </w:t>
      </w:r>
      <w:r w:rsidR="00CA7987">
        <w:rPr>
          <w:rFonts w:ascii="Times New Roman" w:hAnsi="Times New Roman" w:cs="Times New Roman"/>
          <w:lang w:val="en-AU"/>
        </w:rPr>
        <w:t xml:space="preserve">magnitude </w:t>
      </w:r>
      <w:r>
        <w:rPr>
          <w:rFonts w:ascii="Times New Roman" w:hAnsi="Times New Roman" w:cs="Times New Roman"/>
          <w:lang w:val="en-AU"/>
        </w:rPr>
        <w:t xml:space="preserve">of </w:t>
      </w:r>
      <w:r w:rsidR="009956EA">
        <w:rPr>
          <w:rFonts w:ascii="Times New Roman" w:hAnsi="Times New Roman" w:cs="Times New Roman"/>
          <w:lang w:val="en-AU"/>
        </w:rPr>
        <w:t xml:space="preserve">the </w:t>
      </w:r>
      <w:r w:rsidR="00FD611D">
        <w:rPr>
          <w:rFonts w:ascii="Times New Roman" w:hAnsi="Times New Roman" w:cs="Times New Roman"/>
          <w:lang w:val="en-AU"/>
        </w:rPr>
        <w:t xml:space="preserve">Action </w:t>
      </w:r>
      <w:r w:rsidR="009956EA">
        <w:rPr>
          <w:rFonts w:ascii="Times New Roman" w:hAnsi="Times New Roman" w:cs="Times New Roman"/>
          <w:lang w:val="en-AU"/>
        </w:rPr>
        <w:t xml:space="preserve">Plan’s strategies </w:t>
      </w:r>
      <w:r w:rsidR="00A97F17">
        <w:rPr>
          <w:rFonts w:ascii="Times New Roman" w:hAnsi="Times New Roman" w:cs="Times New Roman"/>
          <w:lang w:val="en-AU"/>
        </w:rPr>
        <w:t>for</w:t>
      </w:r>
      <w:r w:rsidR="00C76394">
        <w:rPr>
          <w:rFonts w:ascii="Times New Roman" w:hAnsi="Times New Roman" w:cs="Times New Roman"/>
          <w:lang w:val="en-AU"/>
        </w:rPr>
        <w:t xml:space="preserve"> delivering literacy support</w:t>
      </w:r>
      <w:r>
        <w:rPr>
          <w:rFonts w:ascii="Times New Roman" w:hAnsi="Times New Roman" w:cs="Times New Roman"/>
          <w:lang w:val="en-AU"/>
        </w:rPr>
        <w:t xml:space="preserve"> </w:t>
      </w:r>
      <w:r w:rsidR="00CA7987">
        <w:rPr>
          <w:rFonts w:ascii="Times New Roman" w:hAnsi="Times New Roman" w:cs="Times New Roman"/>
          <w:lang w:val="en-AU"/>
        </w:rPr>
        <w:t xml:space="preserve">is </w:t>
      </w:r>
      <w:r>
        <w:rPr>
          <w:rFonts w:ascii="Times New Roman" w:hAnsi="Times New Roman" w:cs="Times New Roman"/>
          <w:lang w:val="en-AU"/>
        </w:rPr>
        <w:t>significant</w:t>
      </w:r>
      <w:r w:rsidR="00843A76">
        <w:rPr>
          <w:rFonts w:ascii="Times New Roman" w:hAnsi="Times New Roman" w:cs="Times New Roman"/>
          <w:lang w:val="en-AU"/>
        </w:rPr>
        <w:t>ly</w:t>
      </w:r>
      <w:r>
        <w:rPr>
          <w:rFonts w:ascii="Times New Roman" w:hAnsi="Times New Roman" w:cs="Times New Roman"/>
          <w:lang w:val="en-AU"/>
        </w:rPr>
        <w:t xml:space="preserve"> smaller than the SEE program. Both community and workplace based initiatives can </w:t>
      </w:r>
      <w:r w:rsidR="00843A76">
        <w:rPr>
          <w:rFonts w:ascii="Times New Roman" w:hAnsi="Times New Roman" w:cs="Times New Roman"/>
          <w:lang w:val="en-AU"/>
        </w:rPr>
        <w:t>begin at</w:t>
      </w:r>
      <w:r>
        <w:rPr>
          <w:rFonts w:ascii="Times New Roman" w:hAnsi="Times New Roman" w:cs="Times New Roman"/>
          <w:lang w:val="en-AU"/>
        </w:rPr>
        <w:t xml:space="preserve"> as little as five </w:t>
      </w:r>
      <w:r w:rsidR="00CA7987">
        <w:rPr>
          <w:rFonts w:ascii="Times New Roman" w:hAnsi="Times New Roman" w:cs="Times New Roman"/>
          <w:lang w:val="en-AU"/>
        </w:rPr>
        <w:t>learner contact</w:t>
      </w:r>
      <w:r w:rsidR="00FD611D">
        <w:rPr>
          <w:rFonts w:ascii="Times New Roman" w:hAnsi="Times New Roman" w:cs="Times New Roman"/>
          <w:lang w:val="en-AU"/>
        </w:rPr>
        <w:t xml:space="preserve"> hours</w:t>
      </w:r>
      <w:r w:rsidR="00843A76">
        <w:rPr>
          <w:rFonts w:ascii="Times New Roman" w:hAnsi="Times New Roman" w:cs="Times New Roman"/>
          <w:lang w:val="en-AU"/>
        </w:rPr>
        <w:t>. In the workplace</w:t>
      </w:r>
      <w:r w:rsidR="00CA7987">
        <w:rPr>
          <w:rFonts w:ascii="Times New Roman" w:hAnsi="Times New Roman" w:cs="Times New Roman"/>
          <w:lang w:val="en-AU"/>
        </w:rPr>
        <w:t>,</w:t>
      </w:r>
      <w:r w:rsidR="00843A76">
        <w:rPr>
          <w:rFonts w:ascii="Times New Roman" w:hAnsi="Times New Roman" w:cs="Times New Roman"/>
          <w:lang w:val="en-AU"/>
        </w:rPr>
        <w:t xml:space="preserve"> business pressures have a significant impact on project design</w:t>
      </w:r>
      <w:r w:rsidR="00C76394">
        <w:rPr>
          <w:rFonts w:ascii="Times New Roman" w:hAnsi="Times New Roman" w:cs="Times New Roman"/>
          <w:lang w:val="en-AU"/>
        </w:rPr>
        <w:t xml:space="preserve">, and </w:t>
      </w:r>
      <w:r w:rsidR="003F2F49">
        <w:rPr>
          <w:rFonts w:ascii="Times New Roman" w:hAnsi="Times New Roman" w:cs="Times New Roman"/>
          <w:lang w:val="en-AU"/>
        </w:rPr>
        <w:t xml:space="preserve">in the community </w:t>
      </w:r>
      <w:r w:rsidR="009956EA">
        <w:rPr>
          <w:rFonts w:ascii="Times New Roman" w:hAnsi="Times New Roman" w:cs="Times New Roman"/>
          <w:lang w:val="en-AU"/>
        </w:rPr>
        <w:t>key characteristics of target</w:t>
      </w:r>
      <w:r>
        <w:rPr>
          <w:rFonts w:ascii="Times New Roman" w:hAnsi="Times New Roman" w:cs="Times New Roman"/>
          <w:lang w:val="en-AU"/>
        </w:rPr>
        <w:t xml:space="preserve"> </w:t>
      </w:r>
      <w:r w:rsidR="009956EA">
        <w:rPr>
          <w:rFonts w:ascii="Times New Roman" w:hAnsi="Times New Roman" w:cs="Times New Roman"/>
          <w:lang w:val="en-AU"/>
        </w:rPr>
        <w:t xml:space="preserve">learners and how they </w:t>
      </w:r>
      <w:r w:rsidR="003571F8">
        <w:rPr>
          <w:rFonts w:ascii="Times New Roman" w:hAnsi="Times New Roman" w:cs="Times New Roman"/>
          <w:lang w:val="en-AU"/>
        </w:rPr>
        <w:t>engage</w:t>
      </w:r>
      <w:r w:rsidR="00A97F17">
        <w:rPr>
          <w:rFonts w:ascii="Times New Roman" w:hAnsi="Times New Roman" w:cs="Times New Roman"/>
          <w:lang w:val="en-AU"/>
        </w:rPr>
        <w:t xml:space="preserve"> this</w:t>
      </w:r>
      <w:r w:rsidR="009956EA">
        <w:rPr>
          <w:rFonts w:ascii="Times New Roman" w:hAnsi="Times New Roman" w:cs="Times New Roman"/>
          <w:lang w:val="en-AU"/>
        </w:rPr>
        <w:t xml:space="preserve"> support</w:t>
      </w:r>
      <w:r w:rsidR="003F2F49">
        <w:rPr>
          <w:rFonts w:ascii="Times New Roman" w:hAnsi="Times New Roman" w:cs="Times New Roman"/>
          <w:lang w:val="en-AU"/>
        </w:rPr>
        <w:t xml:space="preserve"> can constrain the number of hours available for delivery. </w:t>
      </w:r>
      <w:r>
        <w:rPr>
          <w:rFonts w:ascii="Times New Roman" w:hAnsi="Times New Roman" w:cs="Times New Roman"/>
          <w:lang w:val="en-AU"/>
        </w:rPr>
        <w:t xml:space="preserve"> </w:t>
      </w:r>
      <w:r w:rsidR="003F2F49">
        <w:rPr>
          <w:rFonts w:ascii="Times New Roman" w:hAnsi="Times New Roman" w:cs="Times New Roman"/>
          <w:lang w:val="en-AU"/>
        </w:rPr>
        <w:t>For example,</w:t>
      </w:r>
      <w:r w:rsidR="00A97F17">
        <w:rPr>
          <w:rFonts w:ascii="Times New Roman" w:hAnsi="Times New Roman" w:cs="Times New Roman"/>
          <w:lang w:val="en-AU"/>
        </w:rPr>
        <w:t xml:space="preserve"> </w:t>
      </w:r>
      <w:r w:rsidR="00D818B3">
        <w:rPr>
          <w:rFonts w:ascii="Times New Roman" w:hAnsi="Times New Roman" w:cs="Times New Roman"/>
          <w:lang w:val="en-AU"/>
        </w:rPr>
        <w:t>LINC’s largely one-to-one volun</w:t>
      </w:r>
      <w:r w:rsidR="00C76394">
        <w:rPr>
          <w:rFonts w:ascii="Times New Roman" w:hAnsi="Times New Roman" w:cs="Times New Roman"/>
          <w:lang w:val="en-AU"/>
        </w:rPr>
        <w:t>teer tutor-based program brings</w:t>
      </w:r>
      <w:r w:rsidR="00D818B3">
        <w:rPr>
          <w:rFonts w:ascii="Times New Roman" w:hAnsi="Times New Roman" w:cs="Times New Roman"/>
          <w:lang w:val="en-AU"/>
        </w:rPr>
        <w:t xml:space="preserve"> Tasmanian adults from across the state’s regions into supportive relationships</w:t>
      </w:r>
      <w:r w:rsidR="00C76394">
        <w:rPr>
          <w:rFonts w:ascii="Times New Roman" w:hAnsi="Times New Roman" w:cs="Times New Roman"/>
          <w:lang w:val="en-AU"/>
        </w:rPr>
        <w:t xml:space="preserve"> for weekly tutorials that can</w:t>
      </w:r>
      <w:r w:rsidR="00D818B3">
        <w:rPr>
          <w:rFonts w:ascii="Times New Roman" w:hAnsi="Times New Roman" w:cs="Times New Roman"/>
          <w:lang w:val="en-AU"/>
        </w:rPr>
        <w:t xml:space="preserve"> run from 1 to 2 hou</w:t>
      </w:r>
      <w:r w:rsidR="00C76394">
        <w:rPr>
          <w:rFonts w:ascii="Times New Roman" w:hAnsi="Times New Roman" w:cs="Times New Roman"/>
          <w:lang w:val="en-AU"/>
        </w:rPr>
        <w:t>rs. This amount of time provides</w:t>
      </w:r>
      <w:r w:rsidR="00D818B3">
        <w:rPr>
          <w:rFonts w:ascii="Times New Roman" w:hAnsi="Times New Roman" w:cs="Times New Roman"/>
          <w:lang w:val="en-AU"/>
        </w:rPr>
        <w:t xml:space="preserve"> the first steps, for many, back into learning </w:t>
      </w:r>
      <w:r w:rsidR="00C76394">
        <w:rPr>
          <w:rFonts w:ascii="Times New Roman" w:hAnsi="Times New Roman" w:cs="Times New Roman"/>
          <w:lang w:val="en-AU"/>
        </w:rPr>
        <w:t xml:space="preserve">engagement, but what progress is made is </w:t>
      </w:r>
      <w:r w:rsidR="007C6213">
        <w:rPr>
          <w:rFonts w:ascii="Times New Roman" w:hAnsi="Times New Roman" w:cs="Times New Roman"/>
          <w:lang w:val="en-AU"/>
        </w:rPr>
        <w:t>difficult</w:t>
      </w:r>
      <w:r w:rsidR="00C76394">
        <w:rPr>
          <w:rFonts w:ascii="Times New Roman" w:hAnsi="Times New Roman" w:cs="Times New Roman"/>
          <w:lang w:val="en-AU"/>
        </w:rPr>
        <w:t xml:space="preserve"> to capture </w:t>
      </w:r>
      <w:r w:rsidR="00D818B3">
        <w:rPr>
          <w:rFonts w:ascii="Times New Roman" w:hAnsi="Times New Roman" w:cs="Times New Roman"/>
          <w:lang w:val="en-AU"/>
        </w:rPr>
        <w:t>using</w:t>
      </w:r>
      <w:r w:rsidR="003F2F49">
        <w:rPr>
          <w:rFonts w:ascii="Times New Roman" w:hAnsi="Times New Roman" w:cs="Times New Roman"/>
          <w:lang w:val="en-AU"/>
        </w:rPr>
        <w:t xml:space="preserve"> the measurement unit of an indicator level</w:t>
      </w:r>
      <w:r w:rsidR="00D818B3">
        <w:rPr>
          <w:rFonts w:ascii="Times New Roman" w:hAnsi="Times New Roman" w:cs="Times New Roman"/>
          <w:lang w:val="en-AU"/>
        </w:rPr>
        <w:t xml:space="preserve">, even over a year. </w:t>
      </w:r>
    </w:p>
    <w:p w:rsidR="003F2F49" w:rsidRDefault="003F2F49" w:rsidP="00FC4C98">
      <w:pPr>
        <w:spacing w:line="360" w:lineRule="auto"/>
        <w:rPr>
          <w:rFonts w:ascii="Times New Roman" w:hAnsi="Times New Roman" w:cs="Times New Roman"/>
          <w:lang w:val="en-AU"/>
        </w:rPr>
      </w:pPr>
    </w:p>
    <w:p w:rsidR="002C210B" w:rsidRDefault="00D818B3" w:rsidP="00FC4C98">
      <w:pPr>
        <w:spacing w:line="360" w:lineRule="auto"/>
        <w:rPr>
          <w:rFonts w:ascii="Times New Roman" w:hAnsi="Times New Roman" w:cs="Times New Roman"/>
          <w:lang w:val="en-AU"/>
        </w:rPr>
      </w:pPr>
      <w:r>
        <w:rPr>
          <w:rFonts w:ascii="Times New Roman" w:hAnsi="Times New Roman" w:cs="Times New Roman"/>
          <w:lang w:val="en-AU"/>
        </w:rPr>
        <w:t xml:space="preserve">The literacy support offered through the </w:t>
      </w:r>
      <w:r w:rsidR="00FD611D">
        <w:rPr>
          <w:rFonts w:ascii="Times New Roman" w:hAnsi="Times New Roman" w:cs="Times New Roman"/>
          <w:lang w:val="en-AU"/>
        </w:rPr>
        <w:t xml:space="preserve">Action </w:t>
      </w:r>
      <w:r>
        <w:rPr>
          <w:rFonts w:ascii="Times New Roman" w:hAnsi="Times New Roman" w:cs="Times New Roman"/>
          <w:lang w:val="en-AU"/>
        </w:rPr>
        <w:t xml:space="preserve">Plan’s grant programs provide real </w:t>
      </w:r>
      <w:r w:rsidR="007C6213">
        <w:rPr>
          <w:rFonts w:ascii="Times New Roman" w:hAnsi="Times New Roman" w:cs="Times New Roman"/>
          <w:lang w:val="en-AU"/>
        </w:rPr>
        <w:t>opportunities</w:t>
      </w:r>
      <w:r>
        <w:rPr>
          <w:rFonts w:ascii="Times New Roman" w:hAnsi="Times New Roman" w:cs="Times New Roman"/>
          <w:lang w:val="en-AU"/>
        </w:rPr>
        <w:t xml:space="preserve"> for learning engagement, but the length of many of these courses and programs, from 1 day in some cases to 1 day a week for 6 weeks in others, </w:t>
      </w:r>
      <w:r w:rsidR="002D74E2">
        <w:rPr>
          <w:rFonts w:ascii="Times New Roman" w:hAnsi="Times New Roman" w:cs="Times New Roman"/>
          <w:lang w:val="en-AU"/>
        </w:rPr>
        <w:t>alongside the difficulties of performing comprehensive diagnostic assessment</w:t>
      </w:r>
      <w:r w:rsidR="006C4481">
        <w:rPr>
          <w:rFonts w:ascii="Times New Roman" w:hAnsi="Times New Roman" w:cs="Times New Roman"/>
          <w:lang w:val="en-AU"/>
        </w:rPr>
        <w:t>s</w:t>
      </w:r>
      <w:r w:rsidR="002D74E2">
        <w:rPr>
          <w:rFonts w:ascii="Times New Roman" w:hAnsi="Times New Roman" w:cs="Times New Roman"/>
          <w:lang w:val="en-AU"/>
        </w:rPr>
        <w:t xml:space="preserve">, </w:t>
      </w:r>
      <w:r>
        <w:rPr>
          <w:rFonts w:ascii="Times New Roman" w:hAnsi="Times New Roman" w:cs="Times New Roman"/>
          <w:lang w:val="en-AU"/>
        </w:rPr>
        <w:t xml:space="preserve">make </w:t>
      </w:r>
      <w:r w:rsidR="002363B3">
        <w:rPr>
          <w:rFonts w:ascii="Times New Roman" w:hAnsi="Times New Roman" w:cs="Times New Roman"/>
          <w:lang w:val="en-AU"/>
        </w:rPr>
        <w:t xml:space="preserve">these measures of </w:t>
      </w:r>
      <w:r>
        <w:rPr>
          <w:rFonts w:ascii="Times New Roman" w:hAnsi="Times New Roman" w:cs="Times New Roman"/>
          <w:lang w:val="en-AU"/>
        </w:rPr>
        <w:t xml:space="preserve">success </w:t>
      </w:r>
      <w:r w:rsidR="002363B3">
        <w:rPr>
          <w:rFonts w:ascii="Times New Roman" w:hAnsi="Times New Roman" w:cs="Times New Roman"/>
          <w:lang w:val="en-AU"/>
        </w:rPr>
        <w:t xml:space="preserve">unable to be drawn and reported. </w:t>
      </w:r>
    </w:p>
    <w:p w:rsidR="003F2F49" w:rsidRDefault="003F2F49" w:rsidP="00FC4C98">
      <w:pPr>
        <w:spacing w:line="360" w:lineRule="auto"/>
        <w:rPr>
          <w:rFonts w:ascii="Times New Roman" w:hAnsi="Times New Roman" w:cs="Times New Roman"/>
          <w:lang w:val="en-AU"/>
        </w:rPr>
      </w:pPr>
    </w:p>
    <w:p w:rsidR="003D060F" w:rsidRDefault="002363B3" w:rsidP="00FC4C98">
      <w:pPr>
        <w:spacing w:line="360" w:lineRule="auto"/>
        <w:rPr>
          <w:rFonts w:ascii="Times New Roman" w:hAnsi="Times New Roman" w:cs="Times New Roman"/>
          <w:lang w:val="en-AU"/>
        </w:rPr>
      </w:pPr>
      <w:r>
        <w:rPr>
          <w:rFonts w:ascii="Times New Roman" w:hAnsi="Times New Roman" w:cs="Times New Roman"/>
          <w:lang w:val="en-AU"/>
        </w:rPr>
        <w:t xml:space="preserve">The </w:t>
      </w:r>
      <w:r w:rsidR="00FD611D">
        <w:rPr>
          <w:rFonts w:ascii="Times New Roman" w:hAnsi="Times New Roman" w:cs="Times New Roman"/>
          <w:lang w:val="en-AU"/>
        </w:rPr>
        <w:t xml:space="preserve">Action </w:t>
      </w:r>
      <w:r>
        <w:rPr>
          <w:rFonts w:ascii="Times New Roman" w:hAnsi="Times New Roman" w:cs="Times New Roman"/>
          <w:lang w:val="en-AU"/>
        </w:rPr>
        <w:t>Plan targets adult Tasmanians at A</w:t>
      </w:r>
      <w:r w:rsidR="007C6213">
        <w:rPr>
          <w:rFonts w:ascii="Times New Roman" w:hAnsi="Times New Roman" w:cs="Times New Roman"/>
          <w:lang w:val="en-AU"/>
        </w:rPr>
        <w:t>CSF</w:t>
      </w:r>
      <w:r>
        <w:rPr>
          <w:rFonts w:ascii="Times New Roman" w:hAnsi="Times New Roman" w:cs="Times New Roman"/>
          <w:lang w:val="en-AU"/>
        </w:rPr>
        <w:t xml:space="preserve"> </w:t>
      </w:r>
      <w:r w:rsidR="007C6213">
        <w:rPr>
          <w:rFonts w:ascii="Times New Roman" w:hAnsi="Times New Roman" w:cs="Times New Roman"/>
          <w:lang w:val="en-AU"/>
        </w:rPr>
        <w:t>L</w:t>
      </w:r>
      <w:r>
        <w:rPr>
          <w:rFonts w:ascii="Times New Roman" w:hAnsi="Times New Roman" w:cs="Times New Roman"/>
          <w:lang w:val="en-AU"/>
        </w:rPr>
        <w:t>evel 3 and below. Based on the</w:t>
      </w:r>
      <w:r w:rsidR="002D74E2">
        <w:rPr>
          <w:rFonts w:ascii="Times New Roman" w:hAnsi="Times New Roman" w:cs="Times New Roman"/>
          <w:lang w:val="en-AU"/>
        </w:rPr>
        <w:t xml:space="preserve"> reported</w:t>
      </w:r>
      <w:r>
        <w:rPr>
          <w:rFonts w:ascii="Times New Roman" w:hAnsi="Times New Roman" w:cs="Times New Roman"/>
          <w:lang w:val="en-AU"/>
        </w:rPr>
        <w:t xml:space="preserve"> assessments of learners in LINC Tasmania’s program, learners seeking Plan-based support overwhelmingly have core skills at Pre-Level </w:t>
      </w:r>
      <w:r w:rsidR="00FD611D">
        <w:rPr>
          <w:rFonts w:ascii="Times New Roman" w:hAnsi="Times New Roman" w:cs="Times New Roman"/>
          <w:lang w:val="en-AU"/>
        </w:rPr>
        <w:t xml:space="preserve">1 </w:t>
      </w:r>
      <w:r>
        <w:rPr>
          <w:rFonts w:ascii="Times New Roman" w:hAnsi="Times New Roman" w:cs="Times New Roman"/>
          <w:lang w:val="en-AU"/>
        </w:rPr>
        <w:t xml:space="preserve">and Level 1 in at least one indicator. These starting levels provide significant barriers to the speed of progress, as learners in this cohort often present with multiple social, psychological, and economic </w:t>
      </w:r>
      <w:r w:rsidR="00112253">
        <w:rPr>
          <w:rFonts w:ascii="Times New Roman" w:hAnsi="Times New Roman" w:cs="Times New Roman"/>
          <w:lang w:val="en-AU"/>
        </w:rPr>
        <w:t>problems, and often have had negative</w:t>
      </w:r>
      <w:r>
        <w:rPr>
          <w:rFonts w:ascii="Times New Roman" w:hAnsi="Times New Roman" w:cs="Times New Roman"/>
          <w:lang w:val="en-AU"/>
        </w:rPr>
        <w:t xml:space="preserve"> experiences with the formal education system. Due to these barriers, the nature of learner engagement can be </w:t>
      </w:r>
      <w:r w:rsidR="007C6213">
        <w:rPr>
          <w:rFonts w:ascii="Times New Roman" w:hAnsi="Times New Roman" w:cs="Times New Roman"/>
          <w:lang w:val="en-AU"/>
        </w:rPr>
        <w:t>intermittent</w:t>
      </w:r>
      <w:r>
        <w:rPr>
          <w:rFonts w:ascii="Times New Roman" w:hAnsi="Times New Roman" w:cs="Times New Roman"/>
          <w:lang w:val="en-AU"/>
        </w:rPr>
        <w:t xml:space="preserve"> and characterised by a series of short-term engagements.</w:t>
      </w:r>
      <w:r w:rsidR="00C76394">
        <w:rPr>
          <w:rFonts w:ascii="Times New Roman" w:hAnsi="Times New Roman" w:cs="Times New Roman"/>
          <w:lang w:val="en-AU"/>
        </w:rPr>
        <w:t xml:space="preserve"> </w:t>
      </w:r>
      <w:r w:rsidR="002D74E2">
        <w:rPr>
          <w:rFonts w:ascii="Times New Roman" w:hAnsi="Times New Roman" w:cs="Times New Roman"/>
          <w:lang w:val="en-AU"/>
        </w:rPr>
        <w:t xml:space="preserve">Taken together, these factors of program and learner </w:t>
      </w:r>
      <w:r w:rsidR="007C6213">
        <w:rPr>
          <w:rFonts w:ascii="Times New Roman" w:hAnsi="Times New Roman" w:cs="Times New Roman"/>
          <w:lang w:val="en-AU"/>
        </w:rPr>
        <w:t>characteristics</w:t>
      </w:r>
      <w:r w:rsidR="002D74E2">
        <w:rPr>
          <w:rFonts w:ascii="Times New Roman" w:hAnsi="Times New Roman" w:cs="Times New Roman"/>
          <w:lang w:val="en-AU"/>
        </w:rPr>
        <w:t xml:space="preserve"> make the choice of using an </w:t>
      </w:r>
      <w:r w:rsidR="002D74E2">
        <w:rPr>
          <w:rFonts w:ascii="Times New Roman" w:hAnsi="Times New Roman" w:cs="Times New Roman"/>
          <w:lang w:val="en-AU"/>
        </w:rPr>
        <w:lastRenderedPageBreak/>
        <w:t>increase in ACSF indicator levels too coarse a measure to make</w:t>
      </w:r>
      <w:r w:rsidR="00112253">
        <w:rPr>
          <w:rFonts w:ascii="Times New Roman" w:hAnsi="Times New Roman" w:cs="Times New Roman"/>
          <w:lang w:val="en-AU"/>
        </w:rPr>
        <w:t xml:space="preserve"> </w:t>
      </w:r>
      <w:r w:rsidR="002D74E2">
        <w:rPr>
          <w:rFonts w:ascii="Times New Roman" w:hAnsi="Times New Roman" w:cs="Times New Roman"/>
          <w:lang w:val="en-AU"/>
        </w:rPr>
        <w:t>much of the learner progress and success visible and reportable.</w:t>
      </w:r>
    </w:p>
    <w:p w:rsidR="00A97F17" w:rsidRDefault="00A97F17" w:rsidP="00FC4C98">
      <w:pPr>
        <w:spacing w:line="360" w:lineRule="auto"/>
        <w:rPr>
          <w:rFonts w:ascii="Times New Roman" w:hAnsi="Times New Roman" w:cs="Times New Roman"/>
          <w:lang w:val="en-AU"/>
        </w:rPr>
      </w:pPr>
    </w:p>
    <w:p w:rsidR="003F2F49" w:rsidRDefault="003F2F49" w:rsidP="00FC4C98">
      <w:pPr>
        <w:spacing w:line="360" w:lineRule="auto"/>
        <w:rPr>
          <w:rFonts w:ascii="Times New Roman" w:hAnsi="Times New Roman" w:cs="Times New Roman"/>
          <w:lang w:val="en-AU"/>
        </w:rPr>
      </w:pPr>
      <w:r>
        <w:rPr>
          <w:rFonts w:ascii="Times New Roman" w:hAnsi="Times New Roman" w:cs="Times New Roman"/>
          <w:lang w:val="en-AU"/>
        </w:rPr>
        <w:t>The LINC Volunteer Tutor Service and the Grants Programs have been underway since 201</w:t>
      </w:r>
      <w:r w:rsidR="00AB59E6">
        <w:rPr>
          <w:rFonts w:ascii="Times New Roman" w:hAnsi="Times New Roman" w:cs="Times New Roman"/>
          <w:lang w:val="en-AU"/>
        </w:rPr>
        <w:t>0</w:t>
      </w:r>
      <w:r>
        <w:rPr>
          <w:rFonts w:ascii="Times New Roman" w:hAnsi="Times New Roman" w:cs="Times New Roman"/>
          <w:lang w:val="en-AU"/>
        </w:rPr>
        <w:t>.  In this time, through formal and anecdotal reporting we have seen evidence that people’s lives have been improved and business</w:t>
      </w:r>
      <w:r w:rsidR="00AB59E6">
        <w:rPr>
          <w:rFonts w:ascii="Times New Roman" w:hAnsi="Times New Roman" w:cs="Times New Roman"/>
          <w:lang w:val="en-AU"/>
        </w:rPr>
        <w:t>’</w:t>
      </w:r>
      <w:r>
        <w:rPr>
          <w:rFonts w:ascii="Times New Roman" w:hAnsi="Times New Roman" w:cs="Times New Roman"/>
          <w:lang w:val="en-AU"/>
        </w:rPr>
        <w:t>s profitability has increased despite a smaller than anticipated number of learners improving one level in one indicator of a core skill.</w:t>
      </w:r>
    </w:p>
    <w:p w:rsidR="003F2F49" w:rsidRDefault="003F2F49" w:rsidP="00FC4C98">
      <w:pPr>
        <w:spacing w:line="360" w:lineRule="auto"/>
        <w:rPr>
          <w:rFonts w:ascii="Times New Roman" w:hAnsi="Times New Roman" w:cs="Times New Roman"/>
          <w:lang w:val="en-AU"/>
        </w:rPr>
      </w:pPr>
    </w:p>
    <w:p w:rsidR="00A97F17" w:rsidRDefault="00DC3679" w:rsidP="00FC4C98">
      <w:pPr>
        <w:spacing w:line="360" w:lineRule="auto"/>
        <w:rPr>
          <w:rFonts w:ascii="Times New Roman" w:hAnsi="Times New Roman" w:cs="Times New Roman"/>
          <w:lang w:val="en-AU"/>
        </w:rPr>
      </w:pPr>
      <w:r>
        <w:rPr>
          <w:rFonts w:ascii="Times New Roman" w:hAnsi="Times New Roman" w:cs="Times New Roman"/>
          <w:lang w:val="en-AU"/>
        </w:rPr>
        <w:t xml:space="preserve">Faced with </w:t>
      </w:r>
      <w:r w:rsidR="003F2F49">
        <w:rPr>
          <w:rFonts w:ascii="Times New Roman" w:hAnsi="Times New Roman" w:cs="Times New Roman"/>
          <w:lang w:val="en-AU"/>
        </w:rPr>
        <w:t>this</w:t>
      </w:r>
      <w:r w:rsidR="00A97F17">
        <w:rPr>
          <w:rFonts w:ascii="Times New Roman" w:hAnsi="Times New Roman" w:cs="Times New Roman"/>
          <w:lang w:val="en-AU"/>
        </w:rPr>
        <w:t xml:space="preserve"> fundamental disso</w:t>
      </w:r>
      <w:r w:rsidR="00D618DA">
        <w:rPr>
          <w:rFonts w:ascii="Times New Roman" w:hAnsi="Times New Roman" w:cs="Times New Roman"/>
          <w:lang w:val="en-AU"/>
        </w:rPr>
        <w:t>n</w:t>
      </w:r>
      <w:r w:rsidR="00A97F17">
        <w:rPr>
          <w:rFonts w:ascii="Times New Roman" w:hAnsi="Times New Roman" w:cs="Times New Roman"/>
          <w:lang w:val="en-AU"/>
        </w:rPr>
        <w:t xml:space="preserve">ance </w:t>
      </w:r>
      <w:r w:rsidR="00D618DA">
        <w:rPr>
          <w:rFonts w:ascii="Times New Roman" w:hAnsi="Times New Roman" w:cs="Times New Roman"/>
          <w:lang w:val="en-AU"/>
        </w:rPr>
        <w:t xml:space="preserve">Skills Tasmania commissioned research </w:t>
      </w:r>
      <w:r w:rsidR="00204BBC">
        <w:rPr>
          <w:rFonts w:ascii="Times New Roman" w:hAnsi="Times New Roman" w:cs="Times New Roman"/>
          <w:lang w:val="en-AU"/>
        </w:rPr>
        <w:t>to see if the ACSF could be used to assess small</w:t>
      </w:r>
      <w:r w:rsidR="00C932DA">
        <w:rPr>
          <w:rFonts w:ascii="Times New Roman" w:hAnsi="Times New Roman" w:cs="Times New Roman"/>
          <w:lang w:val="en-AU"/>
        </w:rPr>
        <w:t>er</w:t>
      </w:r>
      <w:r w:rsidR="00204BBC">
        <w:rPr>
          <w:rFonts w:ascii="Times New Roman" w:hAnsi="Times New Roman" w:cs="Times New Roman"/>
          <w:lang w:val="en-AU"/>
        </w:rPr>
        <w:t xml:space="preserve"> improvements than the indicator level: that is a in a finer grained way.</w:t>
      </w:r>
    </w:p>
    <w:p w:rsidR="009956EA" w:rsidRDefault="009956EA" w:rsidP="00FC4C98">
      <w:pPr>
        <w:spacing w:line="360" w:lineRule="auto"/>
        <w:rPr>
          <w:rFonts w:ascii="Times New Roman" w:hAnsi="Times New Roman" w:cs="Times New Roman"/>
          <w:lang w:val="en-AU"/>
        </w:rPr>
      </w:pPr>
    </w:p>
    <w:p w:rsidR="00204BBC" w:rsidRDefault="00204BBC" w:rsidP="00FC4C98">
      <w:pPr>
        <w:spacing w:line="360" w:lineRule="auto"/>
        <w:rPr>
          <w:rFonts w:ascii="Times New Roman" w:hAnsi="Times New Roman" w:cs="Times New Roman"/>
          <w:lang w:val="en-AU"/>
        </w:rPr>
      </w:pPr>
      <w:r>
        <w:rPr>
          <w:rFonts w:ascii="Times New Roman" w:hAnsi="Times New Roman" w:cs="Times New Roman"/>
          <w:lang w:val="en-AU"/>
        </w:rPr>
        <w:t>The Research Project</w:t>
      </w:r>
    </w:p>
    <w:p w:rsidR="00DC3679" w:rsidRDefault="008D71D8" w:rsidP="00DC3679">
      <w:pPr>
        <w:spacing w:line="360" w:lineRule="auto"/>
        <w:rPr>
          <w:rFonts w:ascii="Times New Roman" w:hAnsi="Times New Roman" w:cs="Times New Roman"/>
          <w:lang w:val="en-AU"/>
        </w:rPr>
      </w:pPr>
      <w:r>
        <w:rPr>
          <w:rFonts w:ascii="Times New Roman" w:hAnsi="Times New Roman" w:cs="Times New Roman"/>
          <w:lang w:val="en-AU"/>
        </w:rPr>
        <w:t>Escalier McLean</w:t>
      </w:r>
      <w:r w:rsidR="00B42D37">
        <w:rPr>
          <w:rFonts w:ascii="Times New Roman" w:hAnsi="Times New Roman" w:cs="Times New Roman"/>
          <w:lang w:val="en-AU"/>
        </w:rPr>
        <w:t xml:space="preserve"> Consulting’</w:t>
      </w:r>
      <w:r>
        <w:rPr>
          <w:rFonts w:ascii="Times New Roman" w:hAnsi="Times New Roman" w:cs="Times New Roman"/>
          <w:lang w:val="en-AU"/>
        </w:rPr>
        <w:t xml:space="preserve">s </w:t>
      </w:r>
      <w:r w:rsidR="002D74E2">
        <w:rPr>
          <w:rFonts w:ascii="Times New Roman" w:hAnsi="Times New Roman" w:cs="Times New Roman"/>
          <w:lang w:val="en-AU"/>
        </w:rPr>
        <w:t>Philippa McL</w:t>
      </w:r>
      <w:r>
        <w:rPr>
          <w:rFonts w:ascii="Times New Roman" w:hAnsi="Times New Roman" w:cs="Times New Roman"/>
          <w:lang w:val="en-AU"/>
        </w:rPr>
        <w:t>ean</w:t>
      </w:r>
      <w:r w:rsidR="00B42D37">
        <w:rPr>
          <w:rFonts w:ascii="Times New Roman" w:hAnsi="Times New Roman" w:cs="Times New Roman"/>
          <w:lang w:val="en-AU"/>
        </w:rPr>
        <w:t>,</w:t>
      </w:r>
      <w:r w:rsidR="003D060F">
        <w:rPr>
          <w:rFonts w:ascii="Times New Roman" w:hAnsi="Times New Roman" w:cs="Times New Roman"/>
          <w:lang w:val="en-AU"/>
        </w:rPr>
        <w:t xml:space="preserve"> with </w:t>
      </w:r>
      <w:r>
        <w:rPr>
          <w:rFonts w:ascii="Times New Roman" w:hAnsi="Times New Roman" w:cs="Times New Roman"/>
          <w:lang w:val="en-AU"/>
        </w:rPr>
        <w:t xml:space="preserve">Katrina Lyle, </w:t>
      </w:r>
      <w:r w:rsidR="002D74E2">
        <w:rPr>
          <w:rFonts w:ascii="Times New Roman" w:hAnsi="Times New Roman" w:cs="Times New Roman"/>
          <w:lang w:val="en-AU"/>
        </w:rPr>
        <w:t>used</w:t>
      </w:r>
      <w:r w:rsidR="00DC3679">
        <w:rPr>
          <w:rFonts w:ascii="Times New Roman" w:hAnsi="Times New Roman" w:cs="Times New Roman"/>
          <w:lang w:val="en-AU"/>
        </w:rPr>
        <w:t xml:space="preserve"> their deep knowledge of LLN</w:t>
      </w:r>
      <w:r w:rsidR="00DC3679" w:rsidRPr="006F7099">
        <w:rPr>
          <w:rFonts w:ascii="Times New Roman" w:hAnsi="Times New Roman" w:cs="Times New Roman"/>
          <w:lang w:val="en-AU"/>
        </w:rPr>
        <w:t xml:space="preserve"> provision and parti</w:t>
      </w:r>
      <w:r w:rsidR="002D74E2">
        <w:rPr>
          <w:rFonts w:ascii="Times New Roman" w:hAnsi="Times New Roman" w:cs="Times New Roman"/>
          <w:lang w:val="en-AU"/>
        </w:rPr>
        <w:t>cu</w:t>
      </w:r>
      <w:r w:rsidR="00112253">
        <w:rPr>
          <w:rFonts w:ascii="Times New Roman" w:hAnsi="Times New Roman" w:cs="Times New Roman"/>
          <w:lang w:val="en-AU"/>
        </w:rPr>
        <w:t>larly Philippa’s intim</w:t>
      </w:r>
      <w:r w:rsidR="00DC3679" w:rsidRPr="006F7099">
        <w:rPr>
          <w:rFonts w:ascii="Times New Roman" w:hAnsi="Times New Roman" w:cs="Times New Roman"/>
          <w:lang w:val="en-AU"/>
        </w:rPr>
        <w:t xml:space="preserve">ate understanding of the ACSF, combined with the experiences of Tasmanian practitioners, </w:t>
      </w:r>
      <w:r w:rsidR="003D63A4">
        <w:rPr>
          <w:rFonts w:ascii="Times New Roman" w:hAnsi="Times New Roman" w:cs="Times New Roman"/>
          <w:lang w:val="en-AU"/>
        </w:rPr>
        <w:t>to produce a report that mak</w:t>
      </w:r>
      <w:r>
        <w:rPr>
          <w:rFonts w:ascii="Times New Roman" w:hAnsi="Times New Roman" w:cs="Times New Roman"/>
          <w:lang w:val="en-AU"/>
        </w:rPr>
        <w:t>e</w:t>
      </w:r>
      <w:r w:rsidR="003D63A4">
        <w:rPr>
          <w:rFonts w:ascii="Times New Roman" w:hAnsi="Times New Roman" w:cs="Times New Roman"/>
          <w:lang w:val="en-AU"/>
        </w:rPr>
        <w:t>s</w:t>
      </w:r>
      <w:r>
        <w:rPr>
          <w:rFonts w:ascii="Times New Roman" w:hAnsi="Times New Roman" w:cs="Times New Roman"/>
          <w:lang w:val="en-AU"/>
        </w:rPr>
        <w:t xml:space="preserve"> three recommendations</w:t>
      </w:r>
      <w:r w:rsidR="00B42D37">
        <w:rPr>
          <w:rFonts w:ascii="Times New Roman" w:hAnsi="Times New Roman" w:cs="Times New Roman"/>
          <w:lang w:val="en-AU"/>
        </w:rPr>
        <w:t xml:space="preserve"> (2013)</w:t>
      </w:r>
      <w:r>
        <w:rPr>
          <w:rFonts w:ascii="Times New Roman" w:hAnsi="Times New Roman" w:cs="Times New Roman"/>
          <w:lang w:val="en-AU"/>
        </w:rPr>
        <w:t>. Ce</w:t>
      </w:r>
      <w:r w:rsidR="003D63A4">
        <w:rPr>
          <w:rFonts w:ascii="Times New Roman" w:hAnsi="Times New Roman" w:cs="Times New Roman"/>
          <w:lang w:val="en-AU"/>
        </w:rPr>
        <w:t>ntral to the recommendations is</w:t>
      </w:r>
      <w:r>
        <w:rPr>
          <w:rFonts w:ascii="Times New Roman" w:hAnsi="Times New Roman" w:cs="Times New Roman"/>
          <w:lang w:val="en-AU"/>
        </w:rPr>
        <w:t xml:space="preserve"> an analysis of each of the 6 finer grained options of the ACSF, weighing up how effectively each could be used to measure literacy progress (Table 1). These options are:</w:t>
      </w:r>
    </w:p>
    <w:p w:rsidR="008D71D8" w:rsidRDefault="008D71D8" w:rsidP="008D71D8">
      <w:pPr>
        <w:pStyle w:val="ListParagraph"/>
        <w:numPr>
          <w:ilvl w:val="0"/>
          <w:numId w:val="9"/>
        </w:numPr>
        <w:spacing w:line="360" w:lineRule="auto"/>
        <w:rPr>
          <w:rFonts w:ascii="Times New Roman" w:hAnsi="Times New Roman" w:cs="Times New Roman"/>
          <w:lang w:val="en-AU"/>
        </w:rPr>
      </w:pPr>
      <w:r>
        <w:rPr>
          <w:rFonts w:ascii="Times New Roman" w:hAnsi="Times New Roman" w:cs="Times New Roman"/>
          <w:lang w:val="en-AU"/>
        </w:rPr>
        <w:t>Indicators</w:t>
      </w:r>
    </w:p>
    <w:p w:rsidR="008D71D8" w:rsidRDefault="008D71D8" w:rsidP="008D71D8">
      <w:pPr>
        <w:pStyle w:val="ListParagraph"/>
        <w:numPr>
          <w:ilvl w:val="0"/>
          <w:numId w:val="9"/>
        </w:numPr>
        <w:spacing w:line="360" w:lineRule="auto"/>
        <w:rPr>
          <w:rFonts w:ascii="Times New Roman" w:hAnsi="Times New Roman" w:cs="Times New Roman"/>
          <w:lang w:val="en-AU"/>
        </w:rPr>
      </w:pPr>
      <w:r>
        <w:rPr>
          <w:rFonts w:ascii="Times New Roman" w:hAnsi="Times New Roman" w:cs="Times New Roman"/>
          <w:lang w:val="en-AU"/>
        </w:rPr>
        <w:t>Focus Areas</w:t>
      </w:r>
    </w:p>
    <w:p w:rsidR="008D71D8" w:rsidRDefault="00031F7A" w:rsidP="008D71D8">
      <w:pPr>
        <w:pStyle w:val="ListParagraph"/>
        <w:numPr>
          <w:ilvl w:val="0"/>
          <w:numId w:val="9"/>
        </w:numPr>
        <w:spacing w:line="360" w:lineRule="auto"/>
        <w:rPr>
          <w:rFonts w:ascii="Times New Roman" w:hAnsi="Times New Roman" w:cs="Times New Roman"/>
          <w:lang w:val="en-AU"/>
        </w:rPr>
      </w:pPr>
      <w:r>
        <w:rPr>
          <w:rFonts w:ascii="Times New Roman" w:hAnsi="Times New Roman" w:cs="Times New Roman"/>
          <w:lang w:val="en-AU"/>
        </w:rPr>
        <w:t>Performance Fea</w:t>
      </w:r>
      <w:r w:rsidR="008D71D8">
        <w:rPr>
          <w:rFonts w:ascii="Times New Roman" w:hAnsi="Times New Roman" w:cs="Times New Roman"/>
          <w:lang w:val="en-AU"/>
        </w:rPr>
        <w:t>tures</w:t>
      </w:r>
    </w:p>
    <w:p w:rsidR="008D71D8" w:rsidRDefault="008D71D8" w:rsidP="008D71D8">
      <w:pPr>
        <w:pStyle w:val="ListParagraph"/>
        <w:numPr>
          <w:ilvl w:val="0"/>
          <w:numId w:val="9"/>
        </w:numPr>
        <w:spacing w:line="360" w:lineRule="auto"/>
        <w:rPr>
          <w:rFonts w:ascii="Times New Roman" w:hAnsi="Times New Roman" w:cs="Times New Roman"/>
          <w:lang w:val="en-AU"/>
        </w:rPr>
      </w:pPr>
      <w:r>
        <w:rPr>
          <w:rFonts w:ascii="Times New Roman" w:hAnsi="Times New Roman" w:cs="Times New Roman"/>
          <w:lang w:val="en-AU"/>
        </w:rPr>
        <w:t>Level of Support</w:t>
      </w:r>
    </w:p>
    <w:p w:rsidR="008D71D8" w:rsidRDefault="008D71D8" w:rsidP="008D71D8">
      <w:pPr>
        <w:pStyle w:val="ListParagraph"/>
        <w:numPr>
          <w:ilvl w:val="0"/>
          <w:numId w:val="9"/>
        </w:numPr>
        <w:spacing w:line="360" w:lineRule="auto"/>
        <w:rPr>
          <w:rFonts w:ascii="Times New Roman" w:hAnsi="Times New Roman" w:cs="Times New Roman"/>
          <w:lang w:val="en-AU"/>
        </w:rPr>
      </w:pPr>
      <w:r>
        <w:rPr>
          <w:rFonts w:ascii="Times New Roman" w:hAnsi="Times New Roman" w:cs="Times New Roman"/>
          <w:lang w:val="en-AU"/>
        </w:rPr>
        <w:t>Domains of Communication</w:t>
      </w:r>
    </w:p>
    <w:p w:rsidR="008D71D8" w:rsidRDefault="00031F7A" w:rsidP="008D71D8">
      <w:pPr>
        <w:pStyle w:val="ListParagraph"/>
        <w:numPr>
          <w:ilvl w:val="0"/>
          <w:numId w:val="9"/>
        </w:numPr>
        <w:spacing w:line="360" w:lineRule="auto"/>
        <w:rPr>
          <w:rFonts w:ascii="Times New Roman" w:hAnsi="Times New Roman" w:cs="Times New Roman"/>
          <w:lang w:val="en-AU"/>
        </w:rPr>
      </w:pPr>
      <w:r>
        <w:rPr>
          <w:rFonts w:ascii="Times New Roman" w:hAnsi="Times New Roman" w:cs="Times New Roman"/>
          <w:lang w:val="en-AU"/>
        </w:rPr>
        <w:t>Text T</w:t>
      </w:r>
      <w:r w:rsidR="008D71D8">
        <w:rPr>
          <w:rFonts w:ascii="Times New Roman" w:hAnsi="Times New Roman" w:cs="Times New Roman"/>
          <w:lang w:val="en-AU"/>
        </w:rPr>
        <w:t>ypes</w:t>
      </w:r>
    </w:p>
    <w:p w:rsidR="008D71D8" w:rsidRPr="008D71D8" w:rsidRDefault="008D71D8" w:rsidP="008D71D8">
      <w:pPr>
        <w:spacing w:line="360" w:lineRule="auto"/>
        <w:rPr>
          <w:rFonts w:ascii="Times New Roman" w:hAnsi="Times New Roman" w:cs="Times New Roman"/>
          <w:lang w:val="en-AU"/>
        </w:rPr>
      </w:pPr>
      <w:r>
        <w:rPr>
          <w:rFonts w:ascii="Times New Roman" w:hAnsi="Times New Roman" w:cs="Times New Roman"/>
          <w:lang w:val="en-AU"/>
        </w:rPr>
        <w:t>The report’s recommendations, which have either been carried out or are underway, were to:</w:t>
      </w:r>
    </w:p>
    <w:p w:rsidR="00DC3679" w:rsidRPr="006F7099" w:rsidRDefault="00DC3679" w:rsidP="00DC3679">
      <w:pPr>
        <w:spacing w:line="360" w:lineRule="auto"/>
        <w:rPr>
          <w:rFonts w:ascii="Times New Roman" w:hAnsi="Times New Roman" w:cs="Times New Roman"/>
          <w:lang w:val="en-AU"/>
        </w:rPr>
      </w:pPr>
      <w:r w:rsidRPr="006F7099">
        <w:rPr>
          <w:rFonts w:ascii="Times New Roman" w:hAnsi="Times New Roman" w:cs="Times New Roman"/>
          <w:lang w:val="en-AU"/>
        </w:rPr>
        <w:t xml:space="preserve">1. Convene a discussion group to consider the options in Table 1 </w:t>
      </w:r>
    </w:p>
    <w:p w:rsidR="00DC3679" w:rsidRPr="006F7099" w:rsidRDefault="00DC3679" w:rsidP="00DC3679">
      <w:pPr>
        <w:spacing w:line="360" w:lineRule="auto"/>
        <w:rPr>
          <w:rFonts w:ascii="Times New Roman" w:hAnsi="Times New Roman" w:cs="Times New Roman"/>
          <w:lang w:val="en-AU"/>
        </w:rPr>
      </w:pPr>
      <w:r w:rsidRPr="006F7099">
        <w:rPr>
          <w:rFonts w:ascii="Times New Roman" w:hAnsi="Times New Roman" w:cs="Times New Roman"/>
          <w:lang w:val="en-AU"/>
        </w:rPr>
        <w:t xml:space="preserve">2. Trial some or all of the options in Table 1. Trialling will indicate which of the </w:t>
      </w:r>
    </w:p>
    <w:p w:rsidR="00DC3679" w:rsidRPr="006F7099" w:rsidRDefault="00DC3679" w:rsidP="00DC3679">
      <w:pPr>
        <w:spacing w:line="360" w:lineRule="auto"/>
        <w:rPr>
          <w:rFonts w:ascii="Times New Roman" w:hAnsi="Times New Roman" w:cs="Times New Roman"/>
          <w:lang w:val="en-AU"/>
        </w:rPr>
      </w:pPr>
      <w:r w:rsidRPr="006F7099">
        <w:rPr>
          <w:rFonts w:ascii="Times New Roman" w:hAnsi="Times New Roman" w:cs="Times New Roman"/>
          <w:lang w:val="en-AU"/>
        </w:rPr>
        <w:t xml:space="preserve">options might work and whether this approach will meet the requirements of </w:t>
      </w:r>
    </w:p>
    <w:p w:rsidR="00DC3679" w:rsidRPr="006F7099" w:rsidRDefault="00DC3679" w:rsidP="00DC3679">
      <w:pPr>
        <w:spacing w:line="360" w:lineRule="auto"/>
        <w:rPr>
          <w:rFonts w:ascii="Times New Roman" w:hAnsi="Times New Roman" w:cs="Times New Roman"/>
          <w:lang w:val="en-AU"/>
        </w:rPr>
      </w:pPr>
      <w:r w:rsidRPr="006F7099">
        <w:rPr>
          <w:rFonts w:ascii="Times New Roman" w:hAnsi="Times New Roman" w:cs="Times New Roman"/>
          <w:lang w:val="en-AU"/>
        </w:rPr>
        <w:t xml:space="preserve">Skills Tasmania. </w:t>
      </w:r>
    </w:p>
    <w:p w:rsidR="00DC3679" w:rsidRPr="006F7099" w:rsidRDefault="00DC3679" w:rsidP="00DC3679">
      <w:pPr>
        <w:spacing w:line="360" w:lineRule="auto"/>
        <w:rPr>
          <w:rFonts w:ascii="Times New Roman" w:hAnsi="Times New Roman" w:cs="Times New Roman"/>
          <w:lang w:val="en-AU"/>
        </w:rPr>
      </w:pPr>
      <w:r w:rsidRPr="006F7099">
        <w:rPr>
          <w:rFonts w:ascii="Times New Roman" w:hAnsi="Times New Roman" w:cs="Times New Roman"/>
          <w:lang w:val="en-AU"/>
        </w:rPr>
        <w:lastRenderedPageBreak/>
        <w:t xml:space="preserve">3. Situate the report and the trial in the national arena by seeking the support of </w:t>
      </w:r>
    </w:p>
    <w:p w:rsidR="00DC3679" w:rsidRPr="006F7099" w:rsidRDefault="00DC3679" w:rsidP="00DC3679">
      <w:pPr>
        <w:spacing w:line="360" w:lineRule="auto"/>
        <w:rPr>
          <w:rFonts w:ascii="Times New Roman" w:hAnsi="Times New Roman" w:cs="Times New Roman"/>
          <w:lang w:val="en-AU"/>
        </w:rPr>
      </w:pPr>
      <w:r w:rsidRPr="006F7099">
        <w:rPr>
          <w:rFonts w:ascii="Times New Roman" w:hAnsi="Times New Roman" w:cs="Times New Roman"/>
          <w:lang w:val="en-AU"/>
        </w:rPr>
        <w:t>DIICCSRTE</w:t>
      </w:r>
      <w:r w:rsidR="008D71D8">
        <w:rPr>
          <w:rFonts w:ascii="Times New Roman" w:hAnsi="Times New Roman" w:cs="Times New Roman"/>
          <w:lang w:val="en-AU"/>
        </w:rPr>
        <w:t xml:space="preserve"> [sic]</w:t>
      </w:r>
      <w:r w:rsidRPr="006F7099">
        <w:rPr>
          <w:rFonts w:ascii="Times New Roman" w:hAnsi="Times New Roman" w:cs="Times New Roman"/>
          <w:lang w:val="en-AU"/>
        </w:rPr>
        <w:t xml:space="preserve"> who have responsibility for the ACSF. Broadening the research </w:t>
      </w:r>
    </w:p>
    <w:p w:rsidR="00DC3679" w:rsidRPr="006F7099" w:rsidRDefault="00DC3679" w:rsidP="00DC3679">
      <w:pPr>
        <w:spacing w:line="360" w:lineRule="auto"/>
        <w:rPr>
          <w:rFonts w:ascii="Times New Roman" w:hAnsi="Times New Roman" w:cs="Times New Roman"/>
          <w:lang w:val="en-AU"/>
        </w:rPr>
      </w:pPr>
      <w:r w:rsidRPr="006F7099">
        <w:rPr>
          <w:rFonts w:ascii="Times New Roman" w:hAnsi="Times New Roman" w:cs="Times New Roman"/>
          <w:lang w:val="en-AU"/>
        </w:rPr>
        <w:t xml:space="preserve">and trialling of possible options to other states and territories will strengthen </w:t>
      </w:r>
    </w:p>
    <w:p w:rsidR="00DC3679" w:rsidRDefault="00DC3679" w:rsidP="00DC3679">
      <w:pPr>
        <w:spacing w:line="360" w:lineRule="auto"/>
        <w:rPr>
          <w:rFonts w:ascii="Times New Roman" w:hAnsi="Times New Roman" w:cs="Times New Roman"/>
          <w:lang w:val="en-AU"/>
        </w:rPr>
      </w:pPr>
      <w:r w:rsidRPr="006F7099">
        <w:rPr>
          <w:rFonts w:ascii="Times New Roman" w:hAnsi="Times New Roman" w:cs="Times New Roman"/>
          <w:lang w:val="en-AU"/>
        </w:rPr>
        <w:t xml:space="preserve">the veracity of findings from further exploration of this issue. </w:t>
      </w:r>
    </w:p>
    <w:p w:rsidR="00031F7A" w:rsidRDefault="00031F7A" w:rsidP="00DC3679">
      <w:pPr>
        <w:spacing w:line="360" w:lineRule="auto"/>
        <w:rPr>
          <w:rFonts w:ascii="Times New Roman" w:hAnsi="Times New Roman" w:cs="Times New Roman"/>
          <w:lang w:val="en-AU"/>
        </w:rPr>
      </w:pPr>
    </w:p>
    <w:p w:rsidR="00204BBC" w:rsidRPr="006F7099" w:rsidRDefault="00204BBC" w:rsidP="00DC3679">
      <w:pPr>
        <w:spacing w:line="360" w:lineRule="auto"/>
        <w:rPr>
          <w:rFonts w:ascii="Times New Roman" w:hAnsi="Times New Roman" w:cs="Times New Roman"/>
          <w:lang w:val="en-AU"/>
        </w:rPr>
      </w:pPr>
      <w:r>
        <w:rPr>
          <w:rFonts w:ascii="Times New Roman" w:hAnsi="Times New Roman" w:cs="Times New Roman"/>
          <w:lang w:val="en-AU"/>
        </w:rPr>
        <w:t>The Pilot Projects</w:t>
      </w:r>
    </w:p>
    <w:p w:rsidR="00031F7A" w:rsidRDefault="00DC3679" w:rsidP="00DC3679">
      <w:pPr>
        <w:spacing w:line="360" w:lineRule="auto"/>
        <w:rPr>
          <w:rFonts w:ascii="Times New Roman" w:hAnsi="Times New Roman" w:cs="Times New Roman"/>
          <w:lang w:val="en-AU"/>
        </w:rPr>
      </w:pPr>
      <w:r w:rsidRPr="006F7099">
        <w:rPr>
          <w:rFonts w:ascii="Times New Roman" w:hAnsi="Times New Roman" w:cs="Times New Roman"/>
          <w:lang w:val="en-AU"/>
        </w:rPr>
        <w:t>In</w:t>
      </w:r>
      <w:r w:rsidR="00031F7A">
        <w:rPr>
          <w:rFonts w:ascii="Times New Roman" w:hAnsi="Times New Roman" w:cs="Times New Roman"/>
          <w:lang w:val="en-AU"/>
        </w:rPr>
        <w:t xml:space="preserve"> March 2014</w:t>
      </w:r>
      <w:r w:rsidRPr="006F7099">
        <w:rPr>
          <w:rFonts w:ascii="Times New Roman" w:hAnsi="Times New Roman" w:cs="Times New Roman"/>
          <w:lang w:val="en-AU"/>
        </w:rPr>
        <w:t xml:space="preserve"> </w:t>
      </w:r>
      <w:r w:rsidR="00031F7A">
        <w:rPr>
          <w:rFonts w:ascii="Times New Roman" w:hAnsi="Times New Roman" w:cs="Times New Roman"/>
          <w:lang w:val="en-AU"/>
        </w:rPr>
        <w:t xml:space="preserve">trialling of </w:t>
      </w:r>
      <w:r w:rsidRPr="006F7099">
        <w:rPr>
          <w:rFonts w:ascii="Times New Roman" w:hAnsi="Times New Roman" w:cs="Times New Roman"/>
          <w:lang w:val="en-AU"/>
        </w:rPr>
        <w:t>options</w:t>
      </w:r>
      <w:r w:rsidR="00204BBC">
        <w:rPr>
          <w:rFonts w:ascii="Times New Roman" w:hAnsi="Times New Roman" w:cs="Times New Roman"/>
          <w:lang w:val="en-AU"/>
        </w:rPr>
        <w:t>,</w:t>
      </w:r>
      <w:r w:rsidRPr="006F7099">
        <w:rPr>
          <w:rFonts w:ascii="Times New Roman" w:hAnsi="Times New Roman" w:cs="Times New Roman"/>
          <w:lang w:val="en-AU"/>
        </w:rPr>
        <w:t xml:space="preserve"> </w:t>
      </w:r>
      <w:r w:rsidR="00031F7A">
        <w:rPr>
          <w:rFonts w:ascii="Times New Roman" w:hAnsi="Times New Roman" w:cs="Times New Roman"/>
          <w:lang w:val="en-AU"/>
        </w:rPr>
        <w:t xml:space="preserve">not including </w:t>
      </w:r>
      <w:r w:rsidR="00112253">
        <w:rPr>
          <w:rFonts w:ascii="Times New Roman" w:hAnsi="Times New Roman" w:cs="Times New Roman"/>
          <w:lang w:val="en-AU"/>
        </w:rPr>
        <w:t>indicators</w:t>
      </w:r>
      <w:r w:rsidR="00204BBC">
        <w:rPr>
          <w:rFonts w:ascii="Times New Roman" w:hAnsi="Times New Roman" w:cs="Times New Roman"/>
          <w:lang w:val="en-AU"/>
        </w:rPr>
        <w:t>,</w:t>
      </w:r>
      <w:r w:rsidR="00112253">
        <w:rPr>
          <w:rFonts w:ascii="Times New Roman" w:hAnsi="Times New Roman" w:cs="Times New Roman"/>
          <w:lang w:val="en-AU"/>
        </w:rPr>
        <w:t xml:space="preserve"> began after 18</w:t>
      </w:r>
      <w:r w:rsidR="00031F7A">
        <w:rPr>
          <w:rFonts w:ascii="Times New Roman" w:hAnsi="Times New Roman" w:cs="Times New Roman"/>
          <w:lang w:val="en-AU"/>
        </w:rPr>
        <w:t xml:space="preserve"> literacy practitioners </w:t>
      </w:r>
      <w:r w:rsidRPr="006F7099">
        <w:rPr>
          <w:rFonts w:ascii="Times New Roman" w:hAnsi="Times New Roman" w:cs="Times New Roman"/>
          <w:lang w:val="en-AU"/>
        </w:rPr>
        <w:t xml:space="preserve">met in </w:t>
      </w:r>
      <w:r w:rsidR="00031F7A">
        <w:rPr>
          <w:rFonts w:ascii="Times New Roman" w:hAnsi="Times New Roman" w:cs="Times New Roman"/>
          <w:lang w:val="en-AU"/>
        </w:rPr>
        <w:t xml:space="preserve">Campbell Town, in </w:t>
      </w:r>
      <w:r w:rsidRPr="006F7099">
        <w:rPr>
          <w:rFonts w:ascii="Times New Roman" w:hAnsi="Times New Roman" w:cs="Times New Roman"/>
          <w:lang w:val="en-AU"/>
        </w:rPr>
        <w:t>the middle of Tas</w:t>
      </w:r>
      <w:r w:rsidR="00031F7A">
        <w:rPr>
          <w:rFonts w:ascii="Times New Roman" w:hAnsi="Times New Roman" w:cs="Times New Roman"/>
          <w:lang w:val="en-AU"/>
        </w:rPr>
        <w:t>mania,</w:t>
      </w:r>
      <w:r w:rsidRPr="006F7099">
        <w:rPr>
          <w:rFonts w:ascii="Times New Roman" w:hAnsi="Times New Roman" w:cs="Times New Roman"/>
          <w:lang w:val="en-AU"/>
        </w:rPr>
        <w:t xml:space="preserve"> for a day long workshop to explore this stage</w:t>
      </w:r>
      <w:r w:rsidR="00031F7A">
        <w:rPr>
          <w:rFonts w:ascii="Times New Roman" w:hAnsi="Times New Roman" w:cs="Times New Roman"/>
          <w:lang w:val="en-AU"/>
        </w:rPr>
        <w:t>’</w:t>
      </w:r>
      <w:r w:rsidRPr="006F7099">
        <w:rPr>
          <w:rFonts w:ascii="Times New Roman" w:hAnsi="Times New Roman" w:cs="Times New Roman"/>
          <w:lang w:val="en-AU"/>
        </w:rPr>
        <w:t xml:space="preserve">s possibilities. One </w:t>
      </w:r>
      <w:r w:rsidR="00031F7A">
        <w:rPr>
          <w:rFonts w:ascii="Times New Roman" w:hAnsi="Times New Roman" w:cs="Times New Roman"/>
          <w:lang w:val="en-AU"/>
        </w:rPr>
        <w:t xml:space="preserve">notable outcome from the workshop was </w:t>
      </w:r>
      <w:r w:rsidRPr="006F7099">
        <w:rPr>
          <w:rFonts w:ascii="Times New Roman" w:hAnsi="Times New Roman" w:cs="Times New Roman"/>
          <w:lang w:val="en-AU"/>
        </w:rPr>
        <w:t>that some practitio</w:t>
      </w:r>
      <w:r w:rsidR="00031F7A">
        <w:rPr>
          <w:rFonts w:ascii="Times New Roman" w:hAnsi="Times New Roman" w:cs="Times New Roman"/>
          <w:lang w:val="en-AU"/>
        </w:rPr>
        <w:t>ners were keen to mix options, seeking to balance the specific needs of learners in their programs with the funder’s requirements of valid and reliable assessment measures. Seeking this balance will remain one of the main challenges of this trial.</w:t>
      </w:r>
    </w:p>
    <w:p w:rsidR="002F67C0" w:rsidRDefault="002F67C0" w:rsidP="00DC3679">
      <w:pPr>
        <w:spacing w:line="360" w:lineRule="auto"/>
        <w:rPr>
          <w:rFonts w:ascii="Times New Roman" w:hAnsi="Times New Roman" w:cs="Times New Roman"/>
          <w:lang w:val="en-AU"/>
        </w:rPr>
      </w:pPr>
    </w:p>
    <w:p w:rsidR="00417DFA" w:rsidRDefault="002F67C0" w:rsidP="00DC3679">
      <w:pPr>
        <w:spacing w:line="360" w:lineRule="auto"/>
        <w:rPr>
          <w:rFonts w:ascii="Times New Roman" w:hAnsi="Times New Roman" w:cs="Times New Roman"/>
          <w:lang w:val="en-AU"/>
        </w:rPr>
      </w:pPr>
      <w:r>
        <w:rPr>
          <w:rFonts w:ascii="Times New Roman" w:hAnsi="Times New Roman" w:cs="Times New Roman"/>
          <w:lang w:val="en-AU"/>
        </w:rPr>
        <w:t>While the range of trial projects is large, some common themes have emerged. Most projects are mixing finer grained options, often starting with one o</w:t>
      </w:r>
      <w:r w:rsidR="00C932DA">
        <w:rPr>
          <w:rFonts w:ascii="Times New Roman" w:hAnsi="Times New Roman" w:cs="Times New Roman"/>
          <w:lang w:val="en-AU"/>
        </w:rPr>
        <w:t>r</w:t>
      </w:r>
      <w:r>
        <w:rPr>
          <w:rFonts w:ascii="Times New Roman" w:hAnsi="Times New Roman" w:cs="Times New Roman"/>
          <w:lang w:val="en-AU"/>
        </w:rPr>
        <w:t xml:space="preserve"> two focus </w:t>
      </w:r>
      <w:r w:rsidR="00C62B6C">
        <w:rPr>
          <w:rFonts w:ascii="Times New Roman" w:hAnsi="Times New Roman" w:cs="Times New Roman"/>
          <w:lang w:val="en-AU"/>
        </w:rPr>
        <w:t>areas. F</w:t>
      </w:r>
      <w:r>
        <w:rPr>
          <w:rFonts w:ascii="Times New Roman" w:hAnsi="Times New Roman" w:cs="Times New Roman"/>
          <w:lang w:val="en-AU"/>
        </w:rPr>
        <w:t xml:space="preserve">rom these </w:t>
      </w:r>
      <w:r w:rsidR="00C62B6C">
        <w:rPr>
          <w:rFonts w:ascii="Times New Roman" w:hAnsi="Times New Roman" w:cs="Times New Roman"/>
          <w:lang w:val="en-AU"/>
        </w:rPr>
        <w:t xml:space="preserve">focus areas, </w:t>
      </w:r>
      <w:r>
        <w:rPr>
          <w:rFonts w:ascii="Times New Roman" w:hAnsi="Times New Roman" w:cs="Times New Roman"/>
          <w:lang w:val="en-AU"/>
        </w:rPr>
        <w:t>key performance features that target the specific skill gaps learners are seeking to fill</w:t>
      </w:r>
      <w:r w:rsidR="00C62B6C">
        <w:rPr>
          <w:rFonts w:ascii="Times New Roman" w:hAnsi="Times New Roman" w:cs="Times New Roman"/>
          <w:lang w:val="en-AU"/>
        </w:rPr>
        <w:t xml:space="preserve"> are chosen</w:t>
      </w:r>
      <w:r>
        <w:rPr>
          <w:rFonts w:ascii="Times New Roman" w:hAnsi="Times New Roman" w:cs="Times New Roman"/>
          <w:lang w:val="en-AU"/>
        </w:rPr>
        <w:t>, and c</w:t>
      </w:r>
      <w:r w:rsidR="00C62B6C">
        <w:rPr>
          <w:rFonts w:ascii="Times New Roman" w:hAnsi="Times New Roman" w:cs="Times New Roman"/>
          <w:lang w:val="en-AU"/>
        </w:rPr>
        <w:t>ross-checked against</w:t>
      </w:r>
      <w:r w:rsidR="00205A7D">
        <w:rPr>
          <w:rFonts w:ascii="Times New Roman" w:hAnsi="Times New Roman" w:cs="Times New Roman"/>
          <w:lang w:val="en-AU"/>
        </w:rPr>
        <w:t xml:space="preserve"> movemen</w:t>
      </w:r>
      <w:r>
        <w:rPr>
          <w:rFonts w:ascii="Times New Roman" w:hAnsi="Times New Roman" w:cs="Times New Roman"/>
          <w:lang w:val="en-AU"/>
        </w:rPr>
        <w:t>t in level of support. Workplace-based programs that are targetting specific skill development, such as improving report writing, are using the AC</w:t>
      </w:r>
      <w:r w:rsidR="00204BBC">
        <w:rPr>
          <w:rFonts w:ascii="Times New Roman" w:hAnsi="Times New Roman" w:cs="Times New Roman"/>
          <w:lang w:val="en-AU"/>
        </w:rPr>
        <w:t>SF</w:t>
      </w:r>
      <w:r>
        <w:rPr>
          <w:rFonts w:ascii="Times New Roman" w:hAnsi="Times New Roman" w:cs="Times New Roman"/>
          <w:lang w:val="en-AU"/>
        </w:rPr>
        <w:t xml:space="preserve"> to disaggregate the elements </w:t>
      </w:r>
      <w:r w:rsidR="00205A7D">
        <w:rPr>
          <w:rFonts w:ascii="Times New Roman" w:hAnsi="Times New Roman" w:cs="Times New Roman"/>
          <w:lang w:val="en-AU"/>
        </w:rPr>
        <w:t>of this text type and then map the lines of progress that</w:t>
      </w:r>
      <w:r>
        <w:rPr>
          <w:rFonts w:ascii="Times New Roman" w:hAnsi="Times New Roman" w:cs="Times New Roman"/>
          <w:lang w:val="en-AU"/>
        </w:rPr>
        <w:t xml:space="preserve"> increasing independence </w:t>
      </w:r>
      <w:r w:rsidR="00205A7D">
        <w:rPr>
          <w:rFonts w:ascii="Times New Roman" w:hAnsi="Times New Roman" w:cs="Times New Roman"/>
          <w:lang w:val="en-AU"/>
        </w:rPr>
        <w:t>in performing</w:t>
      </w:r>
      <w:r w:rsidR="00C62B6C">
        <w:rPr>
          <w:rFonts w:ascii="Times New Roman" w:hAnsi="Times New Roman" w:cs="Times New Roman"/>
          <w:lang w:val="en-AU"/>
        </w:rPr>
        <w:t>,</w:t>
      </w:r>
      <w:r w:rsidR="00205A7D">
        <w:rPr>
          <w:rFonts w:ascii="Times New Roman" w:hAnsi="Times New Roman" w:cs="Times New Roman"/>
          <w:lang w:val="en-AU"/>
        </w:rPr>
        <w:t xml:space="preserve"> </w:t>
      </w:r>
      <w:r>
        <w:rPr>
          <w:rFonts w:ascii="Times New Roman" w:hAnsi="Times New Roman" w:cs="Times New Roman"/>
          <w:lang w:val="en-AU"/>
        </w:rPr>
        <w:t>and mastery of</w:t>
      </w:r>
      <w:r w:rsidR="00C62B6C">
        <w:rPr>
          <w:rFonts w:ascii="Times New Roman" w:hAnsi="Times New Roman" w:cs="Times New Roman"/>
          <w:lang w:val="en-AU"/>
        </w:rPr>
        <w:t>,</w:t>
      </w:r>
      <w:r>
        <w:rPr>
          <w:rFonts w:ascii="Times New Roman" w:hAnsi="Times New Roman" w:cs="Times New Roman"/>
          <w:lang w:val="en-AU"/>
        </w:rPr>
        <w:t xml:space="preserve"> these elements</w:t>
      </w:r>
      <w:r w:rsidR="00C62B6C">
        <w:rPr>
          <w:rFonts w:ascii="Times New Roman" w:hAnsi="Times New Roman" w:cs="Times New Roman"/>
          <w:lang w:val="en-AU"/>
        </w:rPr>
        <w:t xml:space="preserve"> travel</w:t>
      </w:r>
      <w:r w:rsidR="00205A7D">
        <w:rPr>
          <w:rFonts w:ascii="Times New Roman" w:hAnsi="Times New Roman" w:cs="Times New Roman"/>
          <w:lang w:val="en-AU"/>
        </w:rPr>
        <w:t xml:space="preserve"> along. Community-based programs,  where learner-directed goals can range across the ACSF, are also honing in on focus areas, but allowing the learner’s needs to guide which ones are brought into play and how these are cross-checked against other finer grained options, such as communication domains. </w:t>
      </w:r>
      <w:r w:rsidR="001048CD">
        <w:rPr>
          <w:rFonts w:ascii="Times New Roman" w:hAnsi="Times New Roman" w:cs="Times New Roman"/>
          <w:lang w:val="en-AU"/>
        </w:rPr>
        <w:t xml:space="preserve">For example, a learner with </w:t>
      </w:r>
      <w:r w:rsidR="00204BBC">
        <w:rPr>
          <w:rFonts w:ascii="Times New Roman" w:hAnsi="Times New Roman" w:cs="Times New Roman"/>
          <w:lang w:val="en-AU"/>
        </w:rPr>
        <w:t>L</w:t>
      </w:r>
      <w:r w:rsidR="001048CD">
        <w:rPr>
          <w:rFonts w:ascii="Times New Roman" w:hAnsi="Times New Roman" w:cs="Times New Roman"/>
          <w:lang w:val="en-AU"/>
        </w:rPr>
        <w:t>evel 2 oral communication skills in the personal and community domain of communication could be supported to successfully perform sample activities in th</w:t>
      </w:r>
      <w:r w:rsidR="00D949B6">
        <w:rPr>
          <w:rFonts w:ascii="Times New Roman" w:hAnsi="Times New Roman" w:cs="Times New Roman"/>
          <w:lang w:val="en-AU"/>
        </w:rPr>
        <w:t>e education and training domain as a finer grained outcome.</w:t>
      </w:r>
      <w:r w:rsidR="001048CD">
        <w:rPr>
          <w:rFonts w:ascii="Times New Roman" w:hAnsi="Times New Roman" w:cs="Times New Roman"/>
          <w:lang w:val="en-AU"/>
        </w:rPr>
        <w:t xml:space="preserve"> </w:t>
      </w:r>
    </w:p>
    <w:p w:rsidR="00417DFA" w:rsidRDefault="00417DFA" w:rsidP="00DC3679">
      <w:pPr>
        <w:spacing w:line="360" w:lineRule="auto"/>
        <w:rPr>
          <w:rFonts w:ascii="Times New Roman" w:hAnsi="Times New Roman" w:cs="Times New Roman"/>
          <w:lang w:val="en-AU"/>
        </w:rPr>
      </w:pPr>
    </w:p>
    <w:p w:rsidR="00417DFA" w:rsidRDefault="00417DFA" w:rsidP="00DC3679">
      <w:pPr>
        <w:spacing w:line="360" w:lineRule="auto"/>
        <w:rPr>
          <w:rFonts w:ascii="Times New Roman" w:hAnsi="Times New Roman" w:cs="Times New Roman"/>
          <w:lang w:val="en-AU"/>
        </w:rPr>
      </w:pPr>
      <w:r>
        <w:rPr>
          <w:rFonts w:ascii="Times New Roman" w:hAnsi="Times New Roman" w:cs="Times New Roman"/>
          <w:lang w:val="en-AU"/>
        </w:rPr>
        <w:t>Uses of Assessment / The Future ?</w:t>
      </w:r>
    </w:p>
    <w:p w:rsidR="002F67C0" w:rsidRDefault="001048CD" w:rsidP="00DC3679">
      <w:pPr>
        <w:spacing w:line="360" w:lineRule="auto"/>
        <w:rPr>
          <w:rFonts w:ascii="Times New Roman" w:hAnsi="Times New Roman" w:cs="Times New Roman"/>
          <w:lang w:val="en-AU"/>
        </w:rPr>
      </w:pPr>
      <w:r>
        <w:rPr>
          <w:rFonts w:ascii="Times New Roman" w:hAnsi="Times New Roman" w:cs="Times New Roman"/>
          <w:lang w:val="en-AU"/>
        </w:rPr>
        <w:t>As mentioned above, the challenge here, especially in the more learner-directed programs, lies in balancing different assessment and reporting purposes.</w:t>
      </w:r>
    </w:p>
    <w:p w:rsidR="002F67C0" w:rsidRDefault="002F67C0" w:rsidP="00DC3679">
      <w:pPr>
        <w:spacing w:line="360" w:lineRule="auto"/>
        <w:rPr>
          <w:rFonts w:ascii="Times New Roman" w:hAnsi="Times New Roman" w:cs="Times New Roman"/>
          <w:lang w:val="en-AU"/>
        </w:rPr>
      </w:pPr>
    </w:p>
    <w:p w:rsidR="00B317DD" w:rsidRDefault="00B317DD" w:rsidP="00DC3679">
      <w:pPr>
        <w:spacing w:line="360" w:lineRule="auto"/>
        <w:rPr>
          <w:rFonts w:ascii="Times New Roman" w:hAnsi="Times New Roman" w:cs="Times New Roman"/>
          <w:lang w:val="en-AU"/>
        </w:rPr>
      </w:pPr>
      <w:r>
        <w:rPr>
          <w:rFonts w:ascii="Times New Roman" w:hAnsi="Times New Roman" w:cs="Times New Roman"/>
          <w:lang w:val="en-AU"/>
        </w:rPr>
        <w:lastRenderedPageBreak/>
        <w:t>Indeed, as R</w:t>
      </w:r>
      <w:r w:rsidR="00031F7A">
        <w:rPr>
          <w:rFonts w:ascii="Times New Roman" w:hAnsi="Times New Roman" w:cs="Times New Roman"/>
          <w:lang w:val="en-AU"/>
        </w:rPr>
        <w:t>osemary Hipkins</w:t>
      </w:r>
      <w:r>
        <w:rPr>
          <w:rFonts w:ascii="Times New Roman" w:hAnsi="Times New Roman" w:cs="Times New Roman"/>
          <w:lang w:val="en-AU"/>
        </w:rPr>
        <w:t xml:space="preserve"> citing Aikenhead</w:t>
      </w:r>
      <w:r w:rsidR="00031F7A">
        <w:rPr>
          <w:rFonts w:ascii="Times New Roman" w:hAnsi="Times New Roman" w:cs="Times New Roman"/>
          <w:lang w:val="en-AU"/>
        </w:rPr>
        <w:t xml:space="preserve"> </w:t>
      </w:r>
      <w:r>
        <w:rPr>
          <w:rFonts w:ascii="Times New Roman" w:hAnsi="Times New Roman" w:cs="Times New Roman"/>
          <w:lang w:val="en-AU"/>
        </w:rPr>
        <w:t>(2010) argues, assessment can be seen to have three purposes, with each purpose al</w:t>
      </w:r>
      <w:r w:rsidR="00112253">
        <w:rPr>
          <w:rFonts w:ascii="Times New Roman" w:hAnsi="Times New Roman" w:cs="Times New Roman"/>
          <w:lang w:val="en-AU"/>
        </w:rPr>
        <w:t xml:space="preserve">igned </w:t>
      </w:r>
      <w:r w:rsidR="004F5E88">
        <w:rPr>
          <w:rFonts w:ascii="Times New Roman" w:hAnsi="Times New Roman" w:cs="Times New Roman"/>
          <w:lang w:val="en-AU"/>
        </w:rPr>
        <w:t xml:space="preserve">in an assemblage </w:t>
      </w:r>
      <w:r w:rsidR="00112253">
        <w:rPr>
          <w:rFonts w:ascii="Times New Roman" w:hAnsi="Times New Roman" w:cs="Times New Roman"/>
          <w:lang w:val="en-AU"/>
        </w:rPr>
        <w:t>with particular</w:t>
      </w:r>
      <w:r>
        <w:rPr>
          <w:rFonts w:ascii="Times New Roman" w:hAnsi="Times New Roman" w:cs="Times New Roman"/>
          <w:lang w:val="en-AU"/>
        </w:rPr>
        <w:t xml:space="preserve"> </w:t>
      </w:r>
      <w:r w:rsidR="004F5E88">
        <w:rPr>
          <w:rFonts w:ascii="Times New Roman" w:hAnsi="Times New Roman" w:cs="Times New Roman"/>
          <w:lang w:val="en-AU"/>
        </w:rPr>
        <w:t xml:space="preserve">criteria, </w:t>
      </w:r>
      <w:r>
        <w:rPr>
          <w:rFonts w:ascii="Times New Roman" w:hAnsi="Times New Roman" w:cs="Times New Roman"/>
          <w:lang w:val="en-AU"/>
        </w:rPr>
        <w:t xml:space="preserve">methods and actors: </w:t>
      </w:r>
    </w:p>
    <w:p w:rsidR="00031F7A" w:rsidRPr="00B317DD" w:rsidRDefault="00B317DD" w:rsidP="00B317DD">
      <w:pPr>
        <w:pStyle w:val="ListParagraph"/>
        <w:numPr>
          <w:ilvl w:val="0"/>
          <w:numId w:val="10"/>
        </w:numPr>
        <w:spacing w:line="360" w:lineRule="auto"/>
        <w:rPr>
          <w:rFonts w:ascii="Times New Roman" w:hAnsi="Times New Roman" w:cs="Times New Roman"/>
          <w:lang w:val="en-AU"/>
        </w:rPr>
      </w:pPr>
      <w:r w:rsidRPr="00B317DD">
        <w:rPr>
          <w:rFonts w:ascii="Times New Roman" w:hAnsi="Times New Roman" w:cs="Times New Roman"/>
          <w:lang w:val="en-AU"/>
        </w:rPr>
        <w:t>Systems</w:t>
      </w:r>
      <w:r w:rsidR="006D1090">
        <w:rPr>
          <w:rFonts w:ascii="Times New Roman" w:hAnsi="Times New Roman" w:cs="Times New Roman"/>
          <w:lang w:val="en-AU"/>
        </w:rPr>
        <w:t xml:space="preserve"> accountability and reporting—reliable and summative—program funder</w:t>
      </w:r>
    </w:p>
    <w:p w:rsidR="00B317DD" w:rsidRPr="00B317DD" w:rsidRDefault="00B317DD" w:rsidP="00B317DD">
      <w:pPr>
        <w:pStyle w:val="ListParagraph"/>
        <w:numPr>
          <w:ilvl w:val="0"/>
          <w:numId w:val="10"/>
        </w:numPr>
        <w:spacing w:line="360" w:lineRule="auto"/>
        <w:rPr>
          <w:rFonts w:ascii="Times New Roman" w:hAnsi="Times New Roman" w:cs="Times New Roman"/>
          <w:lang w:val="en-AU"/>
        </w:rPr>
      </w:pPr>
      <w:r w:rsidRPr="00B317DD">
        <w:rPr>
          <w:rFonts w:ascii="Times New Roman" w:hAnsi="Times New Roman" w:cs="Times New Roman"/>
          <w:lang w:val="en-AU"/>
        </w:rPr>
        <w:t>I</w:t>
      </w:r>
      <w:r w:rsidR="006D1090">
        <w:rPr>
          <w:rFonts w:ascii="Times New Roman" w:hAnsi="Times New Roman" w:cs="Times New Roman"/>
          <w:lang w:val="en-AU"/>
        </w:rPr>
        <w:t>mproving teaching and learning—valid, diagnostic and formative—teacher</w:t>
      </w:r>
    </w:p>
    <w:p w:rsidR="00B317DD" w:rsidRDefault="00B317DD" w:rsidP="00B317DD">
      <w:pPr>
        <w:pStyle w:val="ListParagraph"/>
        <w:numPr>
          <w:ilvl w:val="0"/>
          <w:numId w:val="10"/>
        </w:numPr>
        <w:spacing w:line="360" w:lineRule="auto"/>
        <w:rPr>
          <w:rFonts w:ascii="Times New Roman" w:hAnsi="Times New Roman" w:cs="Times New Roman"/>
          <w:lang w:val="en-AU"/>
        </w:rPr>
      </w:pPr>
      <w:r w:rsidRPr="00B317DD">
        <w:rPr>
          <w:rFonts w:ascii="Times New Roman" w:hAnsi="Times New Roman" w:cs="Times New Roman"/>
          <w:lang w:val="en-AU"/>
        </w:rPr>
        <w:t>Lifel</w:t>
      </w:r>
      <w:r w:rsidR="006D1090">
        <w:rPr>
          <w:rFonts w:ascii="Times New Roman" w:hAnsi="Times New Roman" w:cs="Times New Roman"/>
          <w:lang w:val="en-AU"/>
        </w:rPr>
        <w:t>ong learning—student ‘owned’ and formative—learner</w:t>
      </w:r>
    </w:p>
    <w:p w:rsidR="00112253" w:rsidRPr="00B317DD" w:rsidRDefault="00112253" w:rsidP="00112253">
      <w:pPr>
        <w:pStyle w:val="ListParagraph"/>
        <w:spacing w:line="360" w:lineRule="auto"/>
        <w:ind w:left="360"/>
        <w:rPr>
          <w:rFonts w:ascii="Times New Roman" w:hAnsi="Times New Roman" w:cs="Times New Roman"/>
          <w:lang w:val="en-AU"/>
        </w:rPr>
      </w:pPr>
    </w:p>
    <w:p w:rsidR="00112253" w:rsidRDefault="009E0635" w:rsidP="00DC3679">
      <w:pPr>
        <w:spacing w:line="360" w:lineRule="auto"/>
        <w:rPr>
          <w:rFonts w:ascii="Times New Roman" w:hAnsi="Times New Roman" w:cs="Times New Roman"/>
          <w:lang w:val="en-AU"/>
        </w:rPr>
      </w:pPr>
      <w:r>
        <w:rPr>
          <w:rFonts w:ascii="Times New Roman" w:hAnsi="Times New Roman" w:cs="Times New Roman"/>
          <w:lang w:val="en-AU"/>
        </w:rPr>
        <w:t>The challenge o</w:t>
      </w:r>
      <w:r w:rsidR="004F5E88">
        <w:rPr>
          <w:rFonts w:ascii="Times New Roman" w:hAnsi="Times New Roman" w:cs="Times New Roman"/>
          <w:lang w:val="en-AU"/>
        </w:rPr>
        <w:t xml:space="preserve">f balancing these </w:t>
      </w:r>
      <w:r w:rsidR="00417DFA">
        <w:rPr>
          <w:rFonts w:ascii="Times New Roman" w:hAnsi="Times New Roman" w:cs="Times New Roman"/>
          <w:lang w:val="en-AU"/>
        </w:rPr>
        <w:t>three</w:t>
      </w:r>
      <w:r w:rsidR="004F5E88">
        <w:rPr>
          <w:rFonts w:ascii="Times New Roman" w:hAnsi="Times New Roman" w:cs="Times New Roman"/>
          <w:lang w:val="en-AU"/>
        </w:rPr>
        <w:t xml:space="preserve"> assemblages</w:t>
      </w:r>
      <w:r>
        <w:rPr>
          <w:rFonts w:ascii="Times New Roman" w:hAnsi="Times New Roman" w:cs="Times New Roman"/>
          <w:lang w:val="en-AU"/>
        </w:rPr>
        <w:t xml:space="preserve"> may well be supported by using</w:t>
      </w:r>
      <w:r w:rsidR="006D1090">
        <w:rPr>
          <w:rFonts w:ascii="Times New Roman" w:hAnsi="Times New Roman" w:cs="Times New Roman"/>
          <w:lang w:val="en-AU"/>
        </w:rPr>
        <w:t xml:space="preserve"> the ACSF in finer grained ways</w:t>
      </w:r>
      <w:r w:rsidR="00940038">
        <w:rPr>
          <w:rFonts w:ascii="Times New Roman" w:hAnsi="Times New Roman" w:cs="Times New Roman"/>
          <w:lang w:val="en-AU"/>
        </w:rPr>
        <w:t xml:space="preserve">. </w:t>
      </w:r>
      <w:r w:rsidR="00F26BC5">
        <w:rPr>
          <w:rFonts w:ascii="Times New Roman" w:hAnsi="Times New Roman" w:cs="Times New Roman"/>
          <w:lang w:val="en-AU"/>
        </w:rPr>
        <w:t xml:space="preserve">On the other hand, a risk in the project is that </w:t>
      </w:r>
      <w:r w:rsidR="00112253">
        <w:rPr>
          <w:rFonts w:ascii="Times New Roman" w:hAnsi="Times New Roman" w:cs="Times New Roman"/>
          <w:lang w:val="en-AU"/>
        </w:rPr>
        <w:t xml:space="preserve">finer grained could </w:t>
      </w:r>
      <w:r w:rsidR="00F26BC5">
        <w:rPr>
          <w:rFonts w:ascii="Times New Roman" w:hAnsi="Times New Roman" w:cs="Times New Roman"/>
          <w:lang w:val="en-AU"/>
        </w:rPr>
        <w:t>mean more detailed and thereby less manageable assessment</w:t>
      </w:r>
      <w:r w:rsidR="00112253">
        <w:rPr>
          <w:rFonts w:ascii="Times New Roman" w:hAnsi="Times New Roman" w:cs="Times New Roman"/>
          <w:lang w:val="en-AU"/>
        </w:rPr>
        <w:t>s</w:t>
      </w:r>
      <w:r w:rsidR="00CB5F89">
        <w:rPr>
          <w:rFonts w:ascii="Times New Roman" w:hAnsi="Times New Roman" w:cs="Times New Roman"/>
          <w:lang w:val="en-AU"/>
        </w:rPr>
        <w:t xml:space="preserve"> (Hipkins, 2010)</w:t>
      </w:r>
      <w:r w:rsidR="00F26BC5">
        <w:rPr>
          <w:rFonts w:ascii="Times New Roman" w:hAnsi="Times New Roman" w:cs="Times New Roman"/>
          <w:lang w:val="en-AU"/>
        </w:rPr>
        <w:t xml:space="preserve">. </w:t>
      </w:r>
      <w:r w:rsidR="00940038">
        <w:rPr>
          <w:rFonts w:ascii="Times New Roman" w:hAnsi="Times New Roman" w:cs="Times New Roman"/>
          <w:lang w:val="en-AU"/>
        </w:rPr>
        <w:t>In contexts where practitioners work to established assessment targets and methods, such as occurs in the SEE</w:t>
      </w:r>
      <w:r w:rsidR="00C932DA">
        <w:rPr>
          <w:rFonts w:ascii="Times New Roman" w:hAnsi="Times New Roman" w:cs="Times New Roman"/>
          <w:lang w:val="en-AU"/>
        </w:rPr>
        <w:t xml:space="preserve"> </w:t>
      </w:r>
      <w:r w:rsidR="00417DFA">
        <w:rPr>
          <w:rFonts w:ascii="Times New Roman" w:hAnsi="Times New Roman" w:cs="Times New Roman"/>
          <w:lang w:val="en-AU"/>
        </w:rPr>
        <w:t>P</w:t>
      </w:r>
      <w:r w:rsidR="00940038">
        <w:rPr>
          <w:rFonts w:ascii="Times New Roman" w:hAnsi="Times New Roman" w:cs="Times New Roman"/>
          <w:lang w:val="en-AU"/>
        </w:rPr>
        <w:t xml:space="preserve">rogram, exploring finer grained uses of the ACSF might seem a marginal use of squeezed time better spent </w:t>
      </w:r>
      <w:r w:rsidR="003D63A4">
        <w:rPr>
          <w:rFonts w:ascii="Times New Roman" w:hAnsi="Times New Roman" w:cs="Times New Roman"/>
          <w:lang w:val="en-AU"/>
        </w:rPr>
        <w:t xml:space="preserve">preparing, teaching </w:t>
      </w:r>
      <w:r w:rsidR="00940038">
        <w:rPr>
          <w:rFonts w:ascii="Times New Roman" w:hAnsi="Times New Roman" w:cs="Times New Roman"/>
          <w:lang w:val="en-AU"/>
        </w:rPr>
        <w:t>and asse</w:t>
      </w:r>
      <w:r w:rsidR="00F26BC5">
        <w:rPr>
          <w:rFonts w:ascii="Times New Roman" w:hAnsi="Times New Roman" w:cs="Times New Roman"/>
          <w:lang w:val="en-AU"/>
        </w:rPr>
        <w:t xml:space="preserve">ssing. </w:t>
      </w:r>
      <w:r w:rsidR="00D949B6">
        <w:rPr>
          <w:rFonts w:ascii="Times New Roman" w:hAnsi="Times New Roman" w:cs="Times New Roman"/>
          <w:lang w:val="en-AU"/>
        </w:rPr>
        <w:t>While u</w:t>
      </w:r>
      <w:r w:rsidR="00F26BC5">
        <w:rPr>
          <w:rFonts w:ascii="Times New Roman" w:hAnsi="Times New Roman" w:cs="Times New Roman"/>
          <w:lang w:val="en-AU"/>
        </w:rPr>
        <w:t xml:space="preserve">se of finer grained methods might be </w:t>
      </w:r>
      <w:r w:rsidR="00D949B6">
        <w:rPr>
          <w:rFonts w:ascii="Times New Roman" w:hAnsi="Times New Roman" w:cs="Times New Roman"/>
          <w:lang w:val="en-AU"/>
        </w:rPr>
        <w:t xml:space="preserve">easier to fit </w:t>
      </w:r>
      <w:r w:rsidR="00CB5F89">
        <w:rPr>
          <w:rFonts w:ascii="Times New Roman" w:hAnsi="Times New Roman" w:cs="Times New Roman"/>
          <w:lang w:val="en-AU"/>
        </w:rPr>
        <w:t>to community-based and tar</w:t>
      </w:r>
      <w:r w:rsidR="00F26BC5">
        <w:rPr>
          <w:rFonts w:ascii="Times New Roman" w:hAnsi="Times New Roman" w:cs="Times New Roman"/>
          <w:lang w:val="en-AU"/>
        </w:rPr>
        <w:t>g</w:t>
      </w:r>
      <w:r w:rsidR="00CB5F89">
        <w:rPr>
          <w:rFonts w:ascii="Times New Roman" w:hAnsi="Times New Roman" w:cs="Times New Roman"/>
          <w:lang w:val="en-AU"/>
        </w:rPr>
        <w:t>e</w:t>
      </w:r>
      <w:r w:rsidR="00F26BC5">
        <w:rPr>
          <w:rFonts w:ascii="Times New Roman" w:hAnsi="Times New Roman" w:cs="Times New Roman"/>
          <w:lang w:val="en-AU"/>
        </w:rPr>
        <w:t>ted</w:t>
      </w:r>
      <w:r w:rsidR="003D63A4">
        <w:rPr>
          <w:rFonts w:ascii="Times New Roman" w:hAnsi="Times New Roman" w:cs="Times New Roman"/>
          <w:lang w:val="en-AU"/>
        </w:rPr>
        <w:t>,</w:t>
      </w:r>
      <w:r w:rsidR="00F26BC5">
        <w:rPr>
          <w:rFonts w:ascii="Times New Roman" w:hAnsi="Times New Roman" w:cs="Times New Roman"/>
          <w:lang w:val="en-AU"/>
        </w:rPr>
        <w:t xml:space="preserve"> workplace-</w:t>
      </w:r>
      <w:r w:rsidR="00CB5F89">
        <w:rPr>
          <w:rFonts w:ascii="Times New Roman" w:hAnsi="Times New Roman" w:cs="Times New Roman"/>
          <w:lang w:val="en-AU"/>
        </w:rPr>
        <w:t xml:space="preserve">based </w:t>
      </w:r>
      <w:r w:rsidR="00F26BC5">
        <w:rPr>
          <w:rFonts w:ascii="Times New Roman" w:hAnsi="Times New Roman" w:cs="Times New Roman"/>
          <w:lang w:val="en-AU"/>
        </w:rPr>
        <w:t>literacy support</w:t>
      </w:r>
      <w:r w:rsidR="00D949B6">
        <w:rPr>
          <w:rFonts w:ascii="Times New Roman" w:hAnsi="Times New Roman" w:cs="Times New Roman"/>
          <w:lang w:val="en-AU"/>
        </w:rPr>
        <w:t xml:space="preserve">, </w:t>
      </w:r>
      <w:r w:rsidR="003D63A4">
        <w:rPr>
          <w:rFonts w:ascii="Times New Roman" w:hAnsi="Times New Roman" w:cs="Times New Roman"/>
          <w:lang w:val="en-AU"/>
        </w:rPr>
        <w:t>exploration and trials in other con</w:t>
      </w:r>
      <w:r w:rsidR="004F5E88">
        <w:rPr>
          <w:rFonts w:ascii="Times New Roman" w:hAnsi="Times New Roman" w:cs="Times New Roman"/>
          <w:lang w:val="en-AU"/>
        </w:rPr>
        <w:t xml:space="preserve">texts would support the goal of seeking to balance these </w:t>
      </w:r>
      <w:r w:rsidR="00417DFA">
        <w:rPr>
          <w:rFonts w:ascii="Times New Roman" w:hAnsi="Times New Roman" w:cs="Times New Roman"/>
          <w:lang w:val="en-AU"/>
        </w:rPr>
        <w:t>three</w:t>
      </w:r>
      <w:r w:rsidR="004F5E88">
        <w:rPr>
          <w:rFonts w:ascii="Times New Roman" w:hAnsi="Times New Roman" w:cs="Times New Roman"/>
          <w:lang w:val="en-AU"/>
        </w:rPr>
        <w:t xml:space="preserve"> assessment assemblag</w:t>
      </w:r>
      <w:r w:rsidR="003D63A4">
        <w:rPr>
          <w:rFonts w:ascii="Times New Roman" w:hAnsi="Times New Roman" w:cs="Times New Roman"/>
          <w:lang w:val="en-AU"/>
        </w:rPr>
        <w:t xml:space="preserve">es </w:t>
      </w:r>
      <w:r w:rsidR="004F5E88">
        <w:rPr>
          <w:rFonts w:ascii="Times New Roman" w:hAnsi="Times New Roman" w:cs="Times New Roman"/>
          <w:lang w:val="en-AU"/>
        </w:rPr>
        <w:t xml:space="preserve">that can often oscillate </w:t>
      </w:r>
      <w:r w:rsidR="00417DFA">
        <w:rPr>
          <w:rFonts w:ascii="Times New Roman" w:hAnsi="Times New Roman" w:cs="Times New Roman"/>
          <w:lang w:val="en-AU"/>
        </w:rPr>
        <w:t>arrhythmically</w:t>
      </w:r>
      <w:r w:rsidR="004F5E88">
        <w:rPr>
          <w:rFonts w:ascii="Times New Roman" w:hAnsi="Times New Roman" w:cs="Times New Roman"/>
          <w:lang w:val="en-AU"/>
        </w:rPr>
        <w:t xml:space="preserve"> </w:t>
      </w:r>
      <w:r w:rsidR="0014353A">
        <w:rPr>
          <w:rFonts w:ascii="Times New Roman" w:hAnsi="Times New Roman" w:cs="Times New Roman"/>
          <w:lang w:val="en-AU"/>
        </w:rPr>
        <w:t xml:space="preserve">in </w:t>
      </w:r>
      <w:r w:rsidR="00D949B6">
        <w:rPr>
          <w:rFonts w:ascii="Times New Roman" w:hAnsi="Times New Roman" w:cs="Times New Roman"/>
          <w:lang w:val="en-AU"/>
        </w:rPr>
        <w:t>programs where</w:t>
      </w:r>
      <w:r w:rsidR="004F5E88">
        <w:rPr>
          <w:rFonts w:ascii="Times New Roman" w:hAnsi="Times New Roman" w:cs="Times New Roman"/>
          <w:lang w:val="en-AU"/>
        </w:rPr>
        <w:t xml:space="preserve"> one assessment assemblage outweighs the other </w:t>
      </w:r>
      <w:r w:rsidR="00417DFA">
        <w:rPr>
          <w:rFonts w:ascii="Times New Roman" w:hAnsi="Times New Roman" w:cs="Times New Roman"/>
          <w:lang w:val="en-AU"/>
        </w:rPr>
        <w:t>two</w:t>
      </w:r>
      <w:r w:rsidR="004F5E88">
        <w:rPr>
          <w:rFonts w:ascii="Times New Roman" w:hAnsi="Times New Roman" w:cs="Times New Roman"/>
          <w:lang w:val="en-AU"/>
        </w:rPr>
        <w:t xml:space="preserve">. </w:t>
      </w:r>
    </w:p>
    <w:p w:rsidR="00112253" w:rsidRDefault="00112253" w:rsidP="00DC3679">
      <w:pPr>
        <w:spacing w:line="360" w:lineRule="auto"/>
        <w:rPr>
          <w:rFonts w:ascii="Times New Roman" w:hAnsi="Times New Roman" w:cs="Times New Roman"/>
          <w:lang w:val="en-AU"/>
        </w:rPr>
      </w:pPr>
    </w:p>
    <w:p w:rsidR="00417DFA" w:rsidRDefault="00417DFA" w:rsidP="00DC3679">
      <w:pPr>
        <w:spacing w:line="360" w:lineRule="auto"/>
        <w:rPr>
          <w:rFonts w:ascii="Times New Roman" w:hAnsi="Times New Roman" w:cs="Times New Roman"/>
          <w:lang w:val="en-AU"/>
        </w:rPr>
      </w:pPr>
      <w:r>
        <w:rPr>
          <w:rFonts w:ascii="Times New Roman" w:hAnsi="Times New Roman" w:cs="Times New Roman"/>
          <w:lang w:val="en-AU"/>
        </w:rPr>
        <w:t xml:space="preserve">What’s next </w:t>
      </w:r>
    </w:p>
    <w:p w:rsidR="00CB5F89" w:rsidRDefault="00112253" w:rsidP="00DC3679">
      <w:pPr>
        <w:spacing w:line="360" w:lineRule="auto"/>
        <w:rPr>
          <w:rFonts w:ascii="Times New Roman" w:hAnsi="Times New Roman" w:cs="Times New Roman"/>
          <w:lang w:val="en-AU"/>
        </w:rPr>
      </w:pPr>
      <w:r>
        <w:rPr>
          <w:rFonts w:ascii="Times New Roman" w:hAnsi="Times New Roman" w:cs="Times New Roman"/>
          <w:lang w:val="en-AU"/>
        </w:rPr>
        <w:t xml:space="preserve">The trialling of projects </w:t>
      </w:r>
      <w:r w:rsidR="003D63A4">
        <w:rPr>
          <w:rFonts w:ascii="Times New Roman" w:hAnsi="Times New Roman" w:cs="Times New Roman"/>
          <w:lang w:val="en-AU"/>
        </w:rPr>
        <w:t xml:space="preserve">in Tasmania </w:t>
      </w:r>
      <w:r>
        <w:rPr>
          <w:rFonts w:ascii="Times New Roman" w:hAnsi="Times New Roman" w:cs="Times New Roman"/>
          <w:lang w:val="en-AU"/>
        </w:rPr>
        <w:t xml:space="preserve">will continue throughout 2014, with a final report drawing conclusions and </w:t>
      </w:r>
      <w:r w:rsidR="004F5E88">
        <w:rPr>
          <w:rFonts w:ascii="Times New Roman" w:hAnsi="Times New Roman" w:cs="Times New Roman"/>
          <w:lang w:val="en-AU"/>
        </w:rPr>
        <w:t>making recommendations due in e</w:t>
      </w:r>
      <w:r>
        <w:rPr>
          <w:rFonts w:ascii="Times New Roman" w:hAnsi="Times New Roman" w:cs="Times New Roman"/>
          <w:lang w:val="en-AU"/>
        </w:rPr>
        <w:t xml:space="preserve">arly 2015. </w:t>
      </w:r>
      <w:r w:rsidR="004F5E88">
        <w:rPr>
          <w:rFonts w:ascii="Times New Roman" w:hAnsi="Times New Roman" w:cs="Times New Roman"/>
          <w:lang w:val="en-AU"/>
        </w:rPr>
        <w:t xml:space="preserve"> The authors invi</w:t>
      </w:r>
      <w:r w:rsidR="003D63A4">
        <w:rPr>
          <w:rFonts w:ascii="Times New Roman" w:hAnsi="Times New Roman" w:cs="Times New Roman"/>
          <w:lang w:val="en-AU"/>
        </w:rPr>
        <w:t xml:space="preserve">te practitioners and others working in the LLN field </w:t>
      </w:r>
      <w:r w:rsidR="00CB5F89">
        <w:rPr>
          <w:rFonts w:ascii="Times New Roman" w:hAnsi="Times New Roman" w:cs="Times New Roman"/>
          <w:lang w:val="en-AU"/>
        </w:rPr>
        <w:t xml:space="preserve">to </w:t>
      </w:r>
      <w:r w:rsidR="00940038">
        <w:rPr>
          <w:rFonts w:ascii="Times New Roman" w:hAnsi="Times New Roman" w:cs="Times New Roman"/>
          <w:lang w:val="en-AU"/>
        </w:rPr>
        <w:t xml:space="preserve">join this exploration either by considering trialling projects in your region or state, or by </w:t>
      </w:r>
      <w:r w:rsidR="00F26BC5">
        <w:rPr>
          <w:rFonts w:ascii="Times New Roman" w:hAnsi="Times New Roman" w:cs="Times New Roman"/>
          <w:lang w:val="en-AU"/>
        </w:rPr>
        <w:t xml:space="preserve">contributing to and continuing </w:t>
      </w:r>
      <w:r w:rsidR="00940038">
        <w:rPr>
          <w:rFonts w:ascii="Times New Roman" w:hAnsi="Times New Roman" w:cs="Times New Roman"/>
          <w:lang w:val="en-AU"/>
        </w:rPr>
        <w:t xml:space="preserve">the dialogue that </w:t>
      </w:r>
      <w:r w:rsidR="00F26BC5">
        <w:rPr>
          <w:rFonts w:ascii="Times New Roman" w:hAnsi="Times New Roman" w:cs="Times New Roman"/>
          <w:lang w:val="en-AU"/>
        </w:rPr>
        <w:t>has recently raised its vo</w:t>
      </w:r>
      <w:r w:rsidR="003D060F">
        <w:rPr>
          <w:rFonts w:ascii="Times New Roman" w:hAnsi="Times New Roman" w:cs="Times New Roman"/>
          <w:lang w:val="en-AU"/>
        </w:rPr>
        <w:t>lume</w:t>
      </w:r>
      <w:r w:rsidR="00F26BC5">
        <w:rPr>
          <w:rFonts w:ascii="Times New Roman" w:hAnsi="Times New Roman" w:cs="Times New Roman"/>
          <w:lang w:val="en-AU"/>
        </w:rPr>
        <w:t xml:space="preserve"> in Tasmania. </w:t>
      </w:r>
    </w:p>
    <w:p w:rsidR="00942335" w:rsidRDefault="00942335">
      <w:pPr>
        <w:rPr>
          <w:rFonts w:ascii="Times New Roman" w:hAnsi="Times New Roman" w:cs="Times New Roman"/>
        </w:rPr>
      </w:pPr>
    </w:p>
    <w:p w:rsidR="00942335" w:rsidRDefault="00942335">
      <w:pPr>
        <w:rPr>
          <w:rFonts w:ascii="Times New Roman" w:hAnsi="Times New Roman" w:cs="Times New Roman"/>
        </w:rPr>
      </w:pPr>
    </w:p>
    <w:p w:rsidR="00942335" w:rsidRDefault="00942335">
      <w:pPr>
        <w:rPr>
          <w:rFonts w:ascii="Times New Roman" w:hAnsi="Times New Roman" w:cs="Times New Roman"/>
        </w:rPr>
      </w:pPr>
      <w:r>
        <w:rPr>
          <w:rFonts w:ascii="Times New Roman" w:hAnsi="Times New Roman" w:cs="Times New Roman"/>
        </w:rPr>
        <w:t>References</w:t>
      </w:r>
    </w:p>
    <w:p w:rsidR="00942335" w:rsidRDefault="00942335">
      <w:pPr>
        <w:rPr>
          <w:rFonts w:ascii="Times New Roman" w:hAnsi="Times New Roman" w:cs="Times New Roman"/>
        </w:rPr>
      </w:pPr>
    </w:p>
    <w:p w:rsidR="00B42D37" w:rsidRDefault="00B42D37">
      <w:pPr>
        <w:rPr>
          <w:rFonts w:ascii="Times New Roman" w:hAnsi="Times New Roman" w:cs="Times New Roman"/>
        </w:rPr>
      </w:pPr>
      <w:r>
        <w:rPr>
          <w:rFonts w:ascii="Times New Roman" w:hAnsi="Times New Roman" w:cs="Times New Roman"/>
        </w:rPr>
        <w:t>Australian Bureau of Statistics</w:t>
      </w:r>
      <w:r w:rsidR="00EC003A">
        <w:rPr>
          <w:rFonts w:ascii="Times New Roman" w:hAnsi="Times New Roman" w:cs="Times New Roman"/>
        </w:rPr>
        <w:t>.</w:t>
      </w:r>
      <w:r>
        <w:rPr>
          <w:rFonts w:ascii="Times New Roman" w:hAnsi="Times New Roman" w:cs="Times New Roman"/>
        </w:rPr>
        <w:t xml:space="preserve"> </w:t>
      </w:r>
      <w:r w:rsidR="00EC003A">
        <w:rPr>
          <w:rFonts w:ascii="Times New Roman" w:hAnsi="Times New Roman" w:cs="Times New Roman"/>
        </w:rPr>
        <w:t>(</w:t>
      </w:r>
      <w:r>
        <w:rPr>
          <w:rFonts w:ascii="Times New Roman" w:hAnsi="Times New Roman" w:cs="Times New Roman"/>
        </w:rPr>
        <w:t>2008</w:t>
      </w:r>
      <w:r w:rsidR="00EC003A">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i/>
        </w:rPr>
        <w:t>Adult</w:t>
      </w:r>
      <w:r w:rsidR="00EC003A">
        <w:rPr>
          <w:rFonts w:ascii="Times New Roman" w:hAnsi="Times New Roman" w:cs="Times New Roman"/>
          <w:i/>
        </w:rPr>
        <w:t xml:space="preserve"> Literacy and Life Skills Survey</w:t>
      </w:r>
      <w:r>
        <w:rPr>
          <w:rFonts w:ascii="Times New Roman" w:hAnsi="Times New Roman" w:cs="Times New Roman"/>
          <w:i/>
        </w:rPr>
        <w:t>. Summary Results</w:t>
      </w:r>
      <w:r>
        <w:rPr>
          <w:rFonts w:ascii="Times New Roman" w:hAnsi="Times New Roman" w:cs="Times New Roman"/>
        </w:rPr>
        <w:t>. 2006. Catalogue Number 4228.0</w:t>
      </w:r>
      <w:r w:rsidR="00EC003A">
        <w:rPr>
          <w:rFonts w:ascii="Times New Roman" w:hAnsi="Times New Roman" w:cs="Times New Roman"/>
        </w:rPr>
        <w:t>.</w:t>
      </w:r>
    </w:p>
    <w:p w:rsidR="00B42D37" w:rsidRPr="00FE3236" w:rsidRDefault="00B42D37">
      <w:pPr>
        <w:rPr>
          <w:rFonts w:ascii="Times New Roman" w:hAnsi="Times New Roman" w:cs="Times New Roman"/>
        </w:rPr>
      </w:pPr>
    </w:p>
    <w:p w:rsidR="00F7797C" w:rsidRDefault="006F7099">
      <w:pPr>
        <w:rPr>
          <w:rFonts w:ascii="Times New Roman" w:hAnsi="Times New Roman" w:cs="Times New Roman"/>
        </w:rPr>
      </w:pPr>
      <w:r>
        <w:rPr>
          <w:rFonts w:ascii="Times New Roman" w:hAnsi="Times New Roman" w:cs="Times New Roman"/>
        </w:rPr>
        <w:t xml:space="preserve">Hipkins, R. </w:t>
      </w:r>
      <w:r w:rsidR="00EC003A">
        <w:rPr>
          <w:rFonts w:ascii="Times New Roman" w:hAnsi="Times New Roman" w:cs="Times New Roman"/>
        </w:rPr>
        <w:t>(</w:t>
      </w:r>
      <w:r>
        <w:rPr>
          <w:rFonts w:ascii="Times New Roman" w:hAnsi="Times New Roman" w:cs="Times New Roman"/>
        </w:rPr>
        <w:t>2010</w:t>
      </w:r>
      <w:r w:rsidR="00EC003A">
        <w:rPr>
          <w:rFonts w:ascii="Times New Roman" w:hAnsi="Times New Roman" w:cs="Times New Roman"/>
        </w:rPr>
        <w:t>)</w:t>
      </w:r>
      <w:r>
        <w:rPr>
          <w:rFonts w:ascii="Times New Roman" w:hAnsi="Times New Roman" w:cs="Times New Roman"/>
        </w:rPr>
        <w:t xml:space="preserve"> </w:t>
      </w:r>
      <w:r w:rsidRPr="006F7099">
        <w:rPr>
          <w:rFonts w:ascii="Times New Roman" w:hAnsi="Times New Roman" w:cs="Times New Roman"/>
        </w:rPr>
        <w:t>Balancing choices and tradeoffs between different assessment purposes</w:t>
      </w:r>
      <w:r>
        <w:rPr>
          <w:rFonts w:ascii="Times New Roman" w:hAnsi="Times New Roman" w:cs="Times New Roman"/>
        </w:rPr>
        <w:t xml:space="preserve"> in </w:t>
      </w:r>
      <w:r w:rsidR="009F3BCB">
        <w:rPr>
          <w:rFonts w:ascii="Times New Roman" w:hAnsi="Times New Roman" w:cs="Times New Roman"/>
          <w:i/>
        </w:rPr>
        <w:t>Assessing adult l</w:t>
      </w:r>
      <w:r w:rsidRPr="006F7099">
        <w:rPr>
          <w:rFonts w:ascii="Times New Roman" w:hAnsi="Times New Roman" w:cs="Times New Roman"/>
          <w:i/>
        </w:rPr>
        <w:t>earning</w:t>
      </w:r>
      <w:r w:rsidR="009F3BCB">
        <w:rPr>
          <w:rFonts w:ascii="Times New Roman" w:hAnsi="Times New Roman" w:cs="Times New Roman"/>
          <w:i/>
        </w:rPr>
        <w:t>: literacy and numeracy competencies</w:t>
      </w:r>
      <w:r w:rsidRPr="006F7099">
        <w:rPr>
          <w:rFonts w:ascii="Times New Roman" w:hAnsi="Times New Roman" w:cs="Times New Roman"/>
          <w:i/>
        </w:rPr>
        <w:t xml:space="preserve"> </w:t>
      </w:r>
      <w:r w:rsidR="009F3BCB">
        <w:rPr>
          <w:rFonts w:ascii="Times New Roman" w:hAnsi="Times New Roman" w:cs="Times New Roman"/>
          <w:i/>
        </w:rPr>
        <w:t xml:space="preserve">NZCER </w:t>
      </w:r>
      <w:r w:rsidRPr="006F7099">
        <w:rPr>
          <w:rFonts w:ascii="Times New Roman" w:hAnsi="Times New Roman" w:cs="Times New Roman"/>
          <w:i/>
        </w:rPr>
        <w:t xml:space="preserve">Conference proceedings </w:t>
      </w:r>
      <w:r w:rsidR="009F3BCB">
        <w:rPr>
          <w:rFonts w:ascii="Times New Roman" w:hAnsi="Times New Roman" w:cs="Times New Roman"/>
        </w:rPr>
        <w:t>(pp 19-31) Wellington: NZCER Press.</w:t>
      </w:r>
    </w:p>
    <w:p w:rsidR="00CB5F89" w:rsidRDefault="00CB5F89">
      <w:pPr>
        <w:rPr>
          <w:rFonts w:ascii="Times New Roman" w:hAnsi="Times New Roman" w:cs="Times New Roman"/>
        </w:rPr>
      </w:pPr>
    </w:p>
    <w:p w:rsidR="00CB5F89" w:rsidRDefault="00CB5F89">
      <w:pPr>
        <w:rPr>
          <w:rFonts w:ascii="Times New Roman" w:hAnsi="Times New Roman" w:cs="Times New Roman"/>
        </w:rPr>
      </w:pPr>
      <w:r>
        <w:rPr>
          <w:rFonts w:ascii="Times New Roman" w:hAnsi="Times New Roman" w:cs="Times New Roman"/>
        </w:rPr>
        <w:lastRenderedPageBreak/>
        <w:t xml:space="preserve">McLean, P and Lyle, K. </w:t>
      </w:r>
      <w:r w:rsidR="00EC003A">
        <w:rPr>
          <w:rFonts w:ascii="Times New Roman" w:hAnsi="Times New Roman" w:cs="Times New Roman"/>
        </w:rPr>
        <w:t>(</w:t>
      </w:r>
      <w:r>
        <w:rPr>
          <w:rFonts w:ascii="Times New Roman" w:hAnsi="Times New Roman" w:cs="Times New Roman"/>
        </w:rPr>
        <w:t>2013</w:t>
      </w:r>
      <w:r w:rsidR="00EC003A">
        <w:rPr>
          <w:rFonts w:ascii="Times New Roman" w:hAnsi="Times New Roman" w:cs="Times New Roman"/>
        </w:rPr>
        <w:t>)</w:t>
      </w:r>
      <w:r w:rsidR="00B42D37">
        <w:rPr>
          <w:rFonts w:ascii="Times New Roman" w:hAnsi="Times New Roman" w:cs="Times New Roman"/>
        </w:rPr>
        <w:t xml:space="preserve"> </w:t>
      </w:r>
      <w:r w:rsidR="00B42D37" w:rsidRPr="003138B6">
        <w:rPr>
          <w:rFonts w:ascii="Times New Roman" w:hAnsi="Times New Roman" w:cs="Times New Roman"/>
          <w:i/>
        </w:rPr>
        <w:t>Exploration project on reportimng Language Literacy and Numeracy outcomes using finer gradations of the Australian Core Skills Framework, ACSF</w:t>
      </w:r>
      <w:r w:rsidR="00B42D37">
        <w:rPr>
          <w:rFonts w:ascii="Times New Roman" w:hAnsi="Times New Roman" w:cs="Times New Roman"/>
        </w:rPr>
        <w:t xml:space="preserve">. </w:t>
      </w:r>
      <w:r w:rsidR="00EC003A">
        <w:rPr>
          <w:rFonts w:ascii="Times New Roman" w:hAnsi="Times New Roman" w:cs="Times New Roman"/>
        </w:rPr>
        <w:t xml:space="preserve">Hobart: Skills Tasmania.  </w:t>
      </w:r>
    </w:p>
    <w:p w:rsidR="006C4481" w:rsidRDefault="006C4481">
      <w:pPr>
        <w:rPr>
          <w:rFonts w:ascii="Times New Roman" w:hAnsi="Times New Roman" w:cs="Times New Roman"/>
        </w:rPr>
      </w:pPr>
    </w:p>
    <w:p w:rsidR="006C4481" w:rsidRDefault="006C4481">
      <w:pPr>
        <w:rPr>
          <w:rFonts w:ascii="Times New Roman" w:hAnsi="Times New Roman" w:cs="Times New Roman"/>
        </w:rPr>
      </w:pPr>
      <w:r>
        <w:rPr>
          <w:rFonts w:ascii="Times New Roman" w:hAnsi="Times New Roman" w:cs="Times New Roman"/>
          <w:i/>
        </w:rPr>
        <w:t>Tasmanian Adult Literacy Action Plan 2010-2015</w:t>
      </w:r>
      <w:r w:rsidR="00EC003A">
        <w:rPr>
          <w:rFonts w:ascii="Times New Roman" w:hAnsi="Times New Roman" w:cs="Times New Roman"/>
          <w:i/>
        </w:rPr>
        <w:t>.</w:t>
      </w:r>
      <w:r>
        <w:rPr>
          <w:rFonts w:ascii="Times New Roman" w:hAnsi="Times New Roman" w:cs="Times New Roman"/>
        </w:rPr>
        <w:t xml:space="preserve"> </w:t>
      </w:r>
      <w:r w:rsidR="00EC003A">
        <w:rPr>
          <w:rFonts w:ascii="Times New Roman" w:hAnsi="Times New Roman" w:cs="Times New Roman"/>
        </w:rPr>
        <w:t xml:space="preserve">Retrieved from </w:t>
      </w:r>
      <w:hyperlink r:id="rId9" w:history="1">
        <w:r w:rsidR="00EC003A" w:rsidRPr="006508C5">
          <w:rPr>
            <w:rStyle w:val="Hyperlink"/>
            <w:rFonts w:ascii="Times New Roman" w:hAnsi="Times New Roman" w:cs="Times New Roman"/>
          </w:rPr>
          <w:t>https://www.education.tas.gov.au/documentcentre/Documents/Tasmanian-Adult-Literacy-Action-Plan.pdf</w:t>
        </w:r>
      </w:hyperlink>
      <w:r w:rsidR="00EC003A">
        <w:rPr>
          <w:rFonts w:ascii="Times New Roman" w:hAnsi="Times New Roman" w:cs="Times New Roman"/>
        </w:rPr>
        <w:t xml:space="preserve"> </w:t>
      </w:r>
    </w:p>
    <w:p w:rsidR="006C4481" w:rsidRDefault="006C4481">
      <w:pPr>
        <w:rPr>
          <w:rFonts w:ascii="Times New Roman" w:hAnsi="Times New Roman" w:cs="Times New Roman"/>
        </w:rPr>
      </w:pPr>
    </w:p>
    <w:p w:rsidR="00CB5F89" w:rsidRDefault="00CB5F89">
      <w:pPr>
        <w:rPr>
          <w:rFonts w:ascii="Times New Roman" w:hAnsi="Times New Roman" w:cs="Times New Roman"/>
        </w:rPr>
      </w:pPr>
    </w:p>
    <w:p w:rsidR="00CB5F89" w:rsidRDefault="00CB5F89">
      <w:pPr>
        <w:rPr>
          <w:rFonts w:ascii="Times New Roman" w:hAnsi="Times New Roman" w:cs="Times New Roman"/>
        </w:rPr>
      </w:pPr>
      <w:r>
        <w:rPr>
          <w:rFonts w:ascii="Times New Roman" w:hAnsi="Times New Roman" w:cs="Times New Roman"/>
        </w:rPr>
        <w:t>Authors</w:t>
      </w:r>
    </w:p>
    <w:p w:rsidR="00F7797C" w:rsidRDefault="00F7797C">
      <w:pPr>
        <w:rPr>
          <w:rFonts w:ascii="Times New Roman" w:hAnsi="Times New Roman" w:cs="Times New Roman"/>
        </w:rPr>
      </w:pPr>
    </w:p>
    <w:p w:rsidR="00F7797C" w:rsidRPr="00F7797C" w:rsidRDefault="00F7797C" w:rsidP="00F7797C">
      <w:pPr>
        <w:widowControl w:val="0"/>
        <w:autoSpaceDE w:val="0"/>
        <w:autoSpaceDN w:val="0"/>
        <w:adjustRightInd w:val="0"/>
        <w:spacing w:after="160"/>
        <w:ind w:right="200"/>
        <w:rPr>
          <w:rFonts w:ascii="Times New Roman" w:hAnsi="Times New Roman" w:cs="Times New Roman"/>
          <w:iCs/>
        </w:rPr>
      </w:pPr>
      <w:r w:rsidRPr="00F7797C">
        <w:rPr>
          <w:rFonts w:ascii="Times New Roman" w:hAnsi="Times New Roman" w:cs="Times New Roman"/>
          <w:bCs/>
          <w:iCs/>
        </w:rPr>
        <w:t>Michael Christie</w:t>
      </w:r>
      <w:r w:rsidRPr="00F7797C">
        <w:rPr>
          <w:rFonts w:ascii="Times New Roman" w:hAnsi="Times New Roman" w:cs="Times New Roman"/>
          <w:iCs/>
        </w:rPr>
        <w:t xml:space="preserve"> is </w:t>
      </w:r>
      <w:r>
        <w:rPr>
          <w:rFonts w:ascii="Times New Roman" w:hAnsi="Times New Roman" w:cs="Times New Roman"/>
          <w:iCs/>
        </w:rPr>
        <w:t xml:space="preserve">Literacy Coordinator </w:t>
      </w:r>
      <w:r w:rsidRPr="00F7797C">
        <w:rPr>
          <w:rFonts w:ascii="Times New Roman" w:hAnsi="Times New Roman" w:cs="Times New Roman"/>
          <w:iCs/>
        </w:rPr>
        <w:t>at</w:t>
      </w:r>
      <w:r w:rsidR="00785C6B">
        <w:rPr>
          <w:rFonts w:ascii="Times New Roman" w:hAnsi="Times New Roman" w:cs="Times New Roman"/>
          <w:iCs/>
        </w:rPr>
        <w:t xml:space="preserve"> Bridgewater</w:t>
      </w:r>
      <w:r w:rsidRPr="00F7797C">
        <w:rPr>
          <w:rFonts w:ascii="Times New Roman" w:hAnsi="Times New Roman" w:cs="Times New Roman"/>
          <w:iCs/>
        </w:rPr>
        <w:t xml:space="preserve"> LINC</w:t>
      </w:r>
      <w:r w:rsidR="00785C6B">
        <w:rPr>
          <w:rFonts w:ascii="Times New Roman" w:hAnsi="Times New Roman" w:cs="Times New Roman"/>
          <w:iCs/>
        </w:rPr>
        <w:t xml:space="preserve"> for LINC</w:t>
      </w:r>
      <w:r w:rsidRPr="00F7797C">
        <w:rPr>
          <w:rFonts w:ascii="Times New Roman" w:hAnsi="Times New Roman" w:cs="Times New Roman"/>
          <w:iCs/>
        </w:rPr>
        <w:t xml:space="preserve"> Tasmania. He has worked in the </w:t>
      </w:r>
      <w:r w:rsidR="00EC003A">
        <w:rPr>
          <w:rFonts w:ascii="Times New Roman" w:hAnsi="Times New Roman" w:cs="Times New Roman"/>
          <w:iCs/>
        </w:rPr>
        <w:t>u</w:t>
      </w:r>
      <w:r w:rsidRPr="00F7797C">
        <w:rPr>
          <w:rFonts w:ascii="Times New Roman" w:hAnsi="Times New Roman" w:cs="Times New Roman"/>
          <w:iCs/>
        </w:rPr>
        <w:t xml:space="preserve">niversity and </w:t>
      </w:r>
      <w:r w:rsidR="00EC003A">
        <w:rPr>
          <w:rFonts w:ascii="Times New Roman" w:hAnsi="Times New Roman" w:cs="Times New Roman"/>
          <w:iCs/>
        </w:rPr>
        <w:t>a</w:t>
      </w:r>
      <w:r w:rsidRPr="00F7797C">
        <w:rPr>
          <w:rFonts w:ascii="Times New Roman" w:hAnsi="Times New Roman" w:cs="Times New Roman"/>
          <w:iCs/>
        </w:rPr>
        <w:t xml:space="preserve">dult </w:t>
      </w:r>
      <w:r w:rsidR="00EC003A">
        <w:rPr>
          <w:rFonts w:ascii="Times New Roman" w:hAnsi="Times New Roman" w:cs="Times New Roman"/>
          <w:iCs/>
        </w:rPr>
        <w:t>c</w:t>
      </w:r>
      <w:r w:rsidRPr="00F7797C">
        <w:rPr>
          <w:rFonts w:ascii="Times New Roman" w:hAnsi="Times New Roman" w:cs="Times New Roman"/>
          <w:iCs/>
        </w:rPr>
        <w:t xml:space="preserve">ommunity </w:t>
      </w:r>
      <w:r w:rsidR="00EC003A">
        <w:rPr>
          <w:rFonts w:ascii="Times New Roman" w:hAnsi="Times New Roman" w:cs="Times New Roman"/>
          <w:iCs/>
        </w:rPr>
        <w:t>l</w:t>
      </w:r>
      <w:r w:rsidRPr="00F7797C">
        <w:rPr>
          <w:rFonts w:ascii="Times New Roman" w:hAnsi="Times New Roman" w:cs="Times New Roman"/>
          <w:iCs/>
        </w:rPr>
        <w:t xml:space="preserve">earning sector since 2004. </w:t>
      </w:r>
      <w:r w:rsidR="00506F29">
        <w:rPr>
          <w:rFonts w:ascii="Times New Roman" w:hAnsi="Times New Roman" w:cs="Times New Roman"/>
          <w:iCs/>
        </w:rPr>
        <w:t xml:space="preserve">In 2009, </w:t>
      </w:r>
      <w:r w:rsidRPr="00F7797C">
        <w:rPr>
          <w:rFonts w:ascii="Times New Roman" w:hAnsi="Times New Roman" w:cs="Times New Roman"/>
          <w:iCs/>
        </w:rPr>
        <w:t xml:space="preserve">Michael </w:t>
      </w:r>
      <w:r w:rsidR="00EC003A">
        <w:rPr>
          <w:rFonts w:ascii="Times New Roman" w:hAnsi="Times New Roman" w:cs="Times New Roman"/>
          <w:iCs/>
        </w:rPr>
        <w:t>completed a doctorate in the narratology of Australian Grunge fiction and Australian Labourism</w:t>
      </w:r>
      <w:r w:rsidR="00506F29">
        <w:rPr>
          <w:rFonts w:ascii="Times New Roman" w:hAnsi="Times New Roman" w:cs="Times New Roman"/>
          <w:iCs/>
        </w:rPr>
        <w:t>’s neoliberalising,</w:t>
      </w:r>
      <w:r w:rsidR="00EC003A">
        <w:rPr>
          <w:rFonts w:ascii="Times New Roman" w:hAnsi="Times New Roman" w:cs="Times New Roman"/>
          <w:iCs/>
        </w:rPr>
        <w:t xml:space="preserve"> </w:t>
      </w:r>
      <w:r w:rsidR="00506F29">
        <w:rPr>
          <w:rFonts w:ascii="Times New Roman" w:hAnsi="Times New Roman" w:cs="Times New Roman"/>
          <w:iCs/>
        </w:rPr>
        <w:t xml:space="preserve">and </w:t>
      </w:r>
      <w:r w:rsidRPr="00F7797C">
        <w:rPr>
          <w:rFonts w:ascii="Times New Roman" w:hAnsi="Times New Roman" w:cs="Times New Roman"/>
          <w:iCs/>
        </w:rPr>
        <w:t xml:space="preserve">has research interests in </w:t>
      </w:r>
      <w:r w:rsidR="00AB59E6">
        <w:rPr>
          <w:rFonts w:ascii="Times New Roman" w:hAnsi="Times New Roman" w:cs="Times New Roman"/>
          <w:iCs/>
        </w:rPr>
        <w:t>further developing</w:t>
      </w:r>
      <w:r w:rsidRPr="00F7797C">
        <w:rPr>
          <w:rFonts w:ascii="Times New Roman" w:hAnsi="Times New Roman" w:cs="Times New Roman"/>
          <w:iCs/>
        </w:rPr>
        <w:t xml:space="preserve"> narrative methods to</w:t>
      </w:r>
      <w:r w:rsidR="00506F29">
        <w:rPr>
          <w:rFonts w:ascii="Times New Roman" w:hAnsi="Times New Roman" w:cs="Times New Roman"/>
          <w:iCs/>
        </w:rPr>
        <w:t xml:space="preserve"> support and</w:t>
      </w:r>
      <w:r w:rsidRPr="00F7797C">
        <w:rPr>
          <w:rFonts w:ascii="Times New Roman" w:hAnsi="Times New Roman" w:cs="Times New Roman"/>
          <w:iCs/>
        </w:rPr>
        <w:t xml:space="preserve"> </w:t>
      </w:r>
      <w:r w:rsidR="00506F29">
        <w:rPr>
          <w:rFonts w:ascii="Times New Roman" w:hAnsi="Times New Roman" w:cs="Times New Roman"/>
          <w:iCs/>
        </w:rPr>
        <w:t>provide accounts of</w:t>
      </w:r>
      <w:r w:rsidRPr="00F7797C">
        <w:rPr>
          <w:rFonts w:ascii="Times New Roman" w:hAnsi="Times New Roman" w:cs="Times New Roman"/>
          <w:iCs/>
        </w:rPr>
        <w:t xml:space="preserve"> </w:t>
      </w:r>
      <w:r w:rsidR="00506F29">
        <w:rPr>
          <w:rFonts w:ascii="Times New Roman" w:hAnsi="Times New Roman" w:cs="Times New Roman"/>
          <w:iCs/>
        </w:rPr>
        <w:t>adult learning</w:t>
      </w:r>
      <w:r w:rsidR="00FE3236">
        <w:rPr>
          <w:rFonts w:ascii="Times New Roman" w:hAnsi="Times New Roman" w:cs="Times New Roman"/>
          <w:iCs/>
        </w:rPr>
        <w:t xml:space="preserve">. </w:t>
      </w:r>
      <w:r w:rsidR="00506F29">
        <w:rPr>
          <w:rFonts w:ascii="Times New Roman" w:hAnsi="Times New Roman" w:cs="Times New Roman"/>
          <w:iCs/>
        </w:rPr>
        <w:t xml:space="preserve"> </w:t>
      </w:r>
    </w:p>
    <w:p w:rsidR="00F7797C" w:rsidRPr="00F7797C" w:rsidRDefault="00F7797C" w:rsidP="00F7797C">
      <w:pPr>
        <w:rPr>
          <w:rFonts w:ascii="Times New Roman" w:hAnsi="Times New Roman" w:cs="Times New Roman"/>
        </w:rPr>
      </w:pPr>
      <w:r w:rsidRPr="00F7797C">
        <w:rPr>
          <w:rFonts w:ascii="Times New Roman" w:hAnsi="Times New Roman" w:cs="Times New Roman"/>
          <w:bCs/>
          <w:iCs/>
        </w:rPr>
        <w:t>Jennifer Dunbabin</w:t>
      </w:r>
      <w:r w:rsidRPr="00F7797C">
        <w:rPr>
          <w:rFonts w:ascii="Times New Roman" w:hAnsi="Times New Roman" w:cs="Times New Roman"/>
          <w:iCs/>
        </w:rPr>
        <w:t xml:space="preserve"> is Senior Project and Policy Officer - Adult Literacy at Skills Tasmania. She has worked in the VET sector since 1999, specialising in workforce development, e-learning and most recently adult literacy. She manages the 26TEN Grants program which funds LLN projects in the community and workplace.</w:t>
      </w:r>
    </w:p>
    <w:p w:rsidR="00893579" w:rsidRDefault="00893579" w:rsidP="008A1554"/>
    <w:sectPr w:rsidR="00893579" w:rsidSect="00893579">
      <w:headerReference w:type="even" r:id="rId10"/>
      <w:headerReference w:type="default" r:id="rId11"/>
      <w:footerReference w:type="even" r:id="rId12"/>
      <w:footerReference w:type="default" r:id="rId13"/>
      <w:headerReference w:type="first" r:id="rId14"/>
      <w:footerReference w:type="first" r:id="rId15"/>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170" w:rsidRDefault="002C2170" w:rsidP="002C2170">
      <w:r>
        <w:separator/>
      </w:r>
    </w:p>
  </w:endnote>
  <w:endnote w:type="continuationSeparator" w:id="0">
    <w:p w:rsidR="002C2170" w:rsidRDefault="002C2170" w:rsidP="002C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alatino">
    <w:panose1 w:val="02000500000000000000"/>
    <w:charset w:val="00"/>
    <w:family w:val="auto"/>
    <w:pitch w:val="variable"/>
    <w:sig w:usb0="A00002FF" w:usb1="7800205A" w:usb2="14600000" w:usb3="00000000" w:csb0="00000193"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C2170" w:rsidRDefault="002C217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C2170" w:rsidRDefault="002C217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C2170" w:rsidRDefault="002C217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170" w:rsidRDefault="002C2170" w:rsidP="002C2170">
      <w:r>
        <w:separator/>
      </w:r>
    </w:p>
  </w:footnote>
  <w:footnote w:type="continuationSeparator" w:id="0">
    <w:p w:rsidR="002C2170" w:rsidRDefault="002C2170" w:rsidP="002C21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C2170" w:rsidRDefault="002C2170">
    <w:pPr>
      <w:pStyle w:val="Header"/>
    </w:pPr>
    <w:ins w:id="1" w:author="Michael  Christie" w:date="2014-09-01T21:32:00Z">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390.1pt;height:195.05pt;rotation:315;z-index:-251655168;mso-wrap-edited:f;mso-position-horizontal:center;mso-position-horizontal-relative:margin;mso-position-vertical:center;mso-position-vertical-relative:margin" wrapcoords="21433 8723 18858 4569 18484 4153 18318 4320 17446 4486 16823 5150 16407 6147 16158 7393 15992 8972 15660 9138 15576 9553 16200 11381 16158 13043 14164 9138 13292 7892 12876 8556 12087 8806 11423 9387 10176 8473 9761 8556 9221 8723 8640 9387 8266 8640 7518 8224 7269 8556 6853 8723 6770 9138 7352 10633 4901 6147 3946 4735 3696 5150 3364 5067 789 4984 498 5150 498 5483 1038 7393 913 16366 581 16781 498 17113 747 17612 3364 17529 4070 17196 4735 16615 5275 15784 7061 17612 8889 17529 8972 17363 8307 14372 8307 12544 8847 13458 11713 17778 12669 17612 12669 17529 13333 16947 13666 17446 14413 17944 14580 17612 15036 17529 15120 17196 14580 15618 15286 16947 16200 17944 16532 17612 17695 17446 17736 17030 17155 15203 17155 13292 18110 15120 20146 17944 20395 17778 21101 17363 21724 16366 20021 11547 20229 9969 21101 9886 21516 9720 21558 9636 21600 8972 21433 8723" fillcolor="silver" stroked="f">
            <v:textpath style="font-family:&quot;Cambria&quot;;font-size:1pt" string="Draft"/>
          </v:shape>
        </w:pict>
      </w:r>
    </w:ins>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C2170" w:rsidRDefault="002C2170">
    <w:pPr>
      <w:pStyle w:val="Header"/>
    </w:pPr>
    <w:ins w:id="2" w:author="Michael  Christie" w:date="2014-09-01T21:32:00Z">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390.1pt;height:195.05pt;rotation:315;z-index:-251657216;mso-wrap-edited:f;mso-position-horizontal:center;mso-position-horizontal-relative:margin;mso-position-vertical:center;mso-position-vertical-relative:margin" wrapcoords="21433 8723 18858 4569 18484 4153 18318 4320 17446 4486 16823 5150 16407 6147 16158 7393 15992 8972 15660 9138 15576 9553 16200 11381 16158 13043 14164 9138 13292 7892 12876 8556 12087 8806 11423 9387 10176 8473 9761 8556 9221 8723 8640 9387 8266 8640 7518 8224 7269 8556 6853 8723 6770 9138 7352 10633 4901 6147 3946 4735 3696 5150 3364 5067 789 4984 498 5150 498 5483 1038 7393 913 16366 581 16781 498 17113 747 17612 3364 17529 4070 17196 4735 16615 5275 15784 7061 17612 8889 17529 8972 17363 8307 14372 8307 12544 8847 13458 11713 17778 12669 17612 12669 17529 13333 16947 13666 17446 14413 17944 14580 17612 15036 17529 15120 17196 14580 15618 15286 16947 16200 17944 16532 17612 17695 17446 17736 17030 17155 15203 17155 13292 18110 15120 20146 17944 20395 17778 21101 17363 21724 16366 20021 11547 20229 9969 21101 9886 21516 9720 21558 9636 21600 8972 21433 8723" fillcolor="silver" stroked="f">
            <v:textpath style="font-family:&quot;Cambria&quot;;font-size:1pt" string="Draft"/>
          </v:shape>
        </w:pict>
      </w:r>
    </w:ins>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C2170" w:rsidRDefault="002C2170">
    <w:pPr>
      <w:pStyle w:val="Header"/>
    </w:pPr>
    <w:ins w:id="3" w:author="Michael  Christie" w:date="2014-09-01T21:32:00Z">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390.1pt;height:195.05pt;rotation:315;z-index:-251653120;mso-wrap-edited:f;mso-position-horizontal:center;mso-position-horizontal-relative:margin;mso-position-vertical:center;mso-position-vertical-relative:margin" wrapcoords="21433 8723 18858 4569 18484 4153 18318 4320 17446 4486 16823 5150 16407 6147 16158 7393 15992 8972 15660 9138 15576 9553 16200 11381 16158 13043 14164 9138 13292 7892 12876 8556 12087 8806 11423 9387 10176 8473 9761 8556 9221 8723 8640 9387 8266 8640 7518 8224 7269 8556 6853 8723 6770 9138 7352 10633 4901 6147 3946 4735 3696 5150 3364 5067 789 4984 498 5150 498 5483 1038 7393 913 16366 581 16781 498 17113 747 17612 3364 17529 4070 17196 4735 16615 5275 15784 7061 17612 8889 17529 8972 17363 8307 14372 8307 12544 8847 13458 11713 17778 12669 17612 12669 17529 13333 16947 13666 17446 14413 17944 14580 17612 15036 17529 15120 17196 14580 15618 15286 16947 16200 17944 16532 17612 17695 17446 17736 17030 17155 15203 17155 13292 18110 15120 20146 17944 20395 17778 21101 17363 21724 16366 20021 11547 20229 9969 21101 9886 21516 9720 21558 9636 21600 8972 21433 8723" fillcolor="silver" stroked="f">
            <v:textpath style="font-family:&quot;Cambria&quot;;font-size:1pt" string="Draft"/>
          </v:shape>
        </w:pict>
      </w:r>
    </w:ins>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9C3751"/>
    <w:multiLevelType w:val="hybridMultilevel"/>
    <w:tmpl w:val="CDDC2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010F"/>
    <w:multiLevelType w:val="hybridMultilevel"/>
    <w:tmpl w:val="7EBC8A3A"/>
    <w:lvl w:ilvl="0" w:tplc="4CE0ADFC">
      <w:start w:val="1"/>
      <w:numFmt w:val="bullet"/>
      <w:lvlText w:val="•"/>
      <w:lvlJc w:val="left"/>
      <w:pPr>
        <w:tabs>
          <w:tab w:val="num" w:pos="720"/>
        </w:tabs>
        <w:ind w:left="720" w:hanging="360"/>
      </w:pPr>
      <w:rPr>
        <w:rFonts w:ascii="Times" w:hAnsi="Times" w:hint="default"/>
      </w:rPr>
    </w:lvl>
    <w:lvl w:ilvl="1" w:tplc="0938016C">
      <w:start w:val="1"/>
      <w:numFmt w:val="bullet"/>
      <w:lvlText w:val="•"/>
      <w:lvlJc w:val="left"/>
      <w:pPr>
        <w:tabs>
          <w:tab w:val="num" w:pos="1440"/>
        </w:tabs>
        <w:ind w:left="1440" w:hanging="360"/>
      </w:pPr>
      <w:rPr>
        <w:rFonts w:ascii="Times" w:hAnsi="Times" w:hint="default"/>
      </w:rPr>
    </w:lvl>
    <w:lvl w:ilvl="2" w:tplc="FD7E780A" w:tentative="1">
      <w:start w:val="1"/>
      <w:numFmt w:val="bullet"/>
      <w:lvlText w:val="•"/>
      <w:lvlJc w:val="left"/>
      <w:pPr>
        <w:tabs>
          <w:tab w:val="num" w:pos="2160"/>
        </w:tabs>
        <w:ind w:left="2160" w:hanging="360"/>
      </w:pPr>
      <w:rPr>
        <w:rFonts w:ascii="Times" w:hAnsi="Times" w:hint="default"/>
      </w:rPr>
    </w:lvl>
    <w:lvl w:ilvl="3" w:tplc="BCA2106C" w:tentative="1">
      <w:start w:val="1"/>
      <w:numFmt w:val="bullet"/>
      <w:lvlText w:val="•"/>
      <w:lvlJc w:val="left"/>
      <w:pPr>
        <w:tabs>
          <w:tab w:val="num" w:pos="2880"/>
        </w:tabs>
        <w:ind w:left="2880" w:hanging="360"/>
      </w:pPr>
      <w:rPr>
        <w:rFonts w:ascii="Times" w:hAnsi="Times" w:hint="default"/>
      </w:rPr>
    </w:lvl>
    <w:lvl w:ilvl="4" w:tplc="6EFE78A4" w:tentative="1">
      <w:start w:val="1"/>
      <w:numFmt w:val="bullet"/>
      <w:lvlText w:val="•"/>
      <w:lvlJc w:val="left"/>
      <w:pPr>
        <w:tabs>
          <w:tab w:val="num" w:pos="3600"/>
        </w:tabs>
        <w:ind w:left="3600" w:hanging="360"/>
      </w:pPr>
      <w:rPr>
        <w:rFonts w:ascii="Times" w:hAnsi="Times" w:hint="default"/>
      </w:rPr>
    </w:lvl>
    <w:lvl w:ilvl="5" w:tplc="CDF84A44" w:tentative="1">
      <w:start w:val="1"/>
      <w:numFmt w:val="bullet"/>
      <w:lvlText w:val="•"/>
      <w:lvlJc w:val="left"/>
      <w:pPr>
        <w:tabs>
          <w:tab w:val="num" w:pos="4320"/>
        </w:tabs>
        <w:ind w:left="4320" w:hanging="360"/>
      </w:pPr>
      <w:rPr>
        <w:rFonts w:ascii="Times" w:hAnsi="Times" w:hint="default"/>
      </w:rPr>
    </w:lvl>
    <w:lvl w:ilvl="6" w:tplc="86087938" w:tentative="1">
      <w:start w:val="1"/>
      <w:numFmt w:val="bullet"/>
      <w:lvlText w:val="•"/>
      <w:lvlJc w:val="left"/>
      <w:pPr>
        <w:tabs>
          <w:tab w:val="num" w:pos="5040"/>
        </w:tabs>
        <w:ind w:left="5040" w:hanging="360"/>
      </w:pPr>
      <w:rPr>
        <w:rFonts w:ascii="Times" w:hAnsi="Times" w:hint="default"/>
      </w:rPr>
    </w:lvl>
    <w:lvl w:ilvl="7" w:tplc="F18041C2" w:tentative="1">
      <w:start w:val="1"/>
      <w:numFmt w:val="bullet"/>
      <w:lvlText w:val="•"/>
      <w:lvlJc w:val="left"/>
      <w:pPr>
        <w:tabs>
          <w:tab w:val="num" w:pos="5760"/>
        </w:tabs>
        <w:ind w:left="5760" w:hanging="360"/>
      </w:pPr>
      <w:rPr>
        <w:rFonts w:ascii="Times" w:hAnsi="Times" w:hint="default"/>
      </w:rPr>
    </w:lvl>
    <w:lvl w:ilvl="8" w:tplc="3962DF06" w:tentative="1">
      <w:start w:val="1"/>
      <w:numFmt w:val="bullet"/>
      <w:lvlText w:val="•"/>
      <w:lvlJc w:val="left"/>
      <w:pPr>
        <w:tabs>
          <w:tab w:val="num" w:pos="6480"/>
        </w:tabs>
        <w:ind w:left="6480" w:hanging="360"/>
      </w:pPr>
      <w:rPr>
        <w:rFonts w:ascii="Times" w:hAnsi="Times" w:hint="default"/>
      </w:rPr>
    </w:lvl>
  </w:abstractNum>
  <w:abstractNum w:abstractNumId="3">
    <w:nsid w:val="114B2AF3"/>
    <w:multiLevelType w:val="hybridMultilevel"/>
    <w:tmpl w:val="F1D63F50"/>
    <w:lvl w:ilvl="0" w:tplc="4C6A0D20">
      <w:start w:val="1"/>
      <w:numFmt w:val="bullet"/>
      <w:lvlText w:val="•"/>
      <w:lvlJc w:val="left"/>
      <w:pPr>
        <w:tabs>
          <w:tab w:val="num" w:pos="720"/>
        </w:tabs>
        <w:ind w:left="720" w:hanging="360"/>
      </w:pPr>
      <w:rPr>
        <w:rFonts w:ascii="Times" w:hAnsi="Times" w:hint="default"/>
      </w:rPr>
    </w:lvl>
    <w:lvl w:ilvl="1" w:tplc="F8DE1DD6">
      <w:start w:val="1"/>
      <w:numFmt w:val="bullet"/>
      <w:lvlText w:val="•"/>
      <w:lvlJc w:val="left"/>
      <w:pPr>
        <w:tabs>
          <w:tab w:val="num" w:pos="1440"/>
        </w:tabs>
        <w:ind w:left="1440" w:hanging="360"/>
      </w:pPr>
      <w:rPr>
        <w:rFonts w:ascii="Times" w:hAnsi="Times" w:hint="default"/>
      </w:rPr>
    </w:lvl>
    <w:lvl w:ilvl="2" w:tplc="DDACA9AA" w:tentative="1">
      <w:start w:val="1"/>
      <w:numFmt w:val="bullet"/>
      <w:lvlText w:val="•"/>
      <w:lvlJc w:val="left"/>
      <w:pPr>
        <w:tabs>
          <w:tab w:val="num" w:pos="2160"/>
        </w:tabs>
        <w:ind w:left="2160" w:hanging="360"/>
      </w:pPr>
      <w:rPr>
        <w:rFonts w:ascii="Times" w:hAnsi="Times" w:hint="default"/>
      </w:rPr>
    </w:lvl>
    <w:lvl w:ilvl="3" w:tplc="76D67532" w:tentative="1">
      <w:start w:val="1"/>
      <w:numFmt w:val="bullet"/>
      <w:lvlText w:val="•"/>
      <w:lvlJc w:val="left"/>
      <w:pPr>
        <w:tabs>
          <w:tab w:val="num" w:pos="2880"/>
        </w:tabs>
        <w:ind w:left="2880" w:hanging="360"/>
      </w:pPr>
      <w:rPr>
        <w:rFonts w:ascii="Times" w:hAnsi="Times" w:hint="default"/>
      </w:rPr>
    </w:lvl>
    <w:lvl w:ilvl="4" w:tplc="64DE06F4" w:tentative="1">
      <w:start w:val="1"/>
      <w:numFmt w:val="bullet"/>
      <w:lvlText w:val="•"/>
      <w:lvlJc w:val="left"/>
      <w:pPr>
        <w:tabs>
          <w:tab w:val="num" w:pos="3600"/>
        </w:tabs>
        <w:ind w:left="3600" w:hanging="360"/>
      </w:pPr>
      <w:rPr>
        <w:rFonts w:ascii="Times" w:hAnsi="Times" w:hint="default"/>
      </w:rPr>
    </w:lvl>
    <w:lvl w:ilvl="5" w:tplc="FD1A76CE" w:tentative="1">
      <w:start w:val="1"/>
      <w:numFmt w:val="bullet"/>
      <w:lvlText w:val="•"/>
      <w:lvlJc w:val="left"/>
      <w:pPr>
        <w:tabs>
          <w:tab w:val="num" w:pos="4320"/>
        </w:tabs>
        <w:ind w:left="4320" w:hanging="360"/>
      </w:pPr>
      <w:rPr>
        <w:rFonts w:ascii="Times" w:hAnsi="Times" w:hint="default"/>
      </w:rPr>
    </w:lvl>
    <w:lvl w:ilvl="6" w:tplc="511CF6E8" w:tentative="1">
      <w:start w:val="1"/>
      <w:numFmt w:val="bullet"/>
      <w:lvlText w:val="•"/>
      <w:lvlJc w:val="left"/>
      <w:pPr>
        <w:tabs>
          <w:tab w:val="num" w:pos="5040"/>
        </w:tabs>
        <w:ind w:left="5040" w:hanging="360"/>
      </w:pPr>
      <w:rPr>
        <w:rFonts w:ascii="Times" w:hAnsi="Times" w:hint="default"/>
      </w:rPr>
    </w:lvl>
    <w:lvl w:ilvl="7" w:tplc="B51A3BD8" w:tentative="1">
      <w:start w:val="1"/>
      <w:numFmt w:val="bullet"/>
      <w:lvlText w:val="•"/>
      <w:lvlJc w:val="left"/>
      <w:pPr>
        <w:tabs>
          <w:tab w:val="num" w:pos="5760"/>
        </w:tabs>
        <w:ind w:left="5760" w:hanging="360"/>
      </w:pPr>
      <w:rPr>
        <w:rFonts w:ascii="Times" w:hAnsi="Times" w:hint="default"/>
      </w:rPr>
    </w:lvl>
    <w:lvl w:ilvl="8" w:tplc="3222A85C" w:tentative="1">
      <w:start w:val="1"/>
      <w:numFmt w:val="bullet"/>
      <w:lvlText w:val="•"/>
      <w:lvlJc w:val="left"/>
      <w:pPr>
        <w:tabs>
          <w:tab w:val="num" w:pos="6480"/>
        </w:tabs>
        <w:ind w:left="6480" w:hanging="360"/>
      </w:pPr>
      <w:rPr>
        <w:rFonts w:ascii="Times" w:hAnsi="Times" w:hint="default"/>
      </w:rPr>
    </w:lvl>
  </w:abstractNum>
  <w:abstractNum w:abstractNumId="4">
    <w:nsid w:val="1A892B87"/>
    <w:multiLevelType w:val="hybridMultilevel"/>
    <w:tmpl w:val="4FD863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0A2D49"/>
    <w:multiLevelType w:val="hybridMultilevel"/>
    <w:tmpl w:val="0F9C15C0"/>
    <w:lvl w:ilvl="0" w:tplc="CC149C22">
      <w:start w:val="1"/>
      <w:numFmt w:val="bullet"/>
      <w:lvlText w:val="•"/>
      <w:lvlJc w:val="left"/>
      <w:pPr>
        <w:tabs>
          <w:tab w:val="num" w:pos="720"/>
        </w:tabs>
        <w:ind w:left="720" w:hanging="360"/>
      </w:pPr>
      <w:rPr>
        <w:rFonts w:ascii="Times" w:hAnsi="Times" w:hint="default"/>
      </w:rPr>
    </w:lvl>
    <w:lvl w:ilvl="1" w:tplc="37005F2C">
      <w:start w:val="1"/>
      <w:numFmt w:val="bullet"/>
      <w:lvlText w:val="•"/>
      <w:lvlJc w:val="left"/>
      <w:pPr>
        <w:tabs>
          <w:tab w:val="num" w:pos="1440"/>
        </w:tabs>
        <w:ind w:left="1440" w:hanging="360"/>
      </w:pPr>
      <w:rPr>
        <w:rFonts w:ascii="Times" w:hAnsi="Times" w:hint="default"/>
      </w:rPr>
    </w:lvl>
    <w:lvl w:ilvl="2" w:tplc="B9A0AD78" w:tentative="1">
      <w:start w:val="1"/>
      <w:numFmt w:val="bullet"/>
      <w:lvlText w:val="•"/>
      <w:lvlJc w:val="left"/>
      <w:pPr>
        <w:tabs>
          <w:tab w:val="num" w:pos="2160"/>
        </w:tabs>
        <w:ind w:left="2160" w:hanging="360"/>
      </w:pPr>
      <w:rPr>
        <w:rFonts w:ascii="Times" w:hAnsi="Times" w:hint="default"/>
      </w:rPr>
    </w:lvl>
    <w:lvl w:ilvl="3" w:tplc="797E7D64" w:tentative="1">
      <w:start w:val="1"/>
      <w:numFmt w:val="bullet"/>
      <w:lvlText w:val="•"/>
      <w:lvlJc w:val="left"/>
      <w:pPr>
        <w:tabs>
          <w:tab w:val="num" w:pos="2880"/>
        </w:tabs>
        <w:ind w:left="2880" w:hanging="360"/>
      </w:pPr>
      <w:rPr>
        <w:rFonts w:ascii="Times" w:hAnsi="Times" w:hint="default"/>
      </w:rPr>
    </w:lvl>
    <w:lvl w:ilvl="4" w:tplc="D6340296" w:tentative="1">
      <w:start w:val="1"/>
      <w:numFmt w:val="bullet"/>
      <w:lvlText w:val="•"/>
      <w:lvlJc w:val="left"/>
      <w:pPr>
        <w:tabs>
          <w:tab w:val="num" w:pos="3600"/>
        </w:tabs>
        <w:ind w:left="3600" w:hanging="360"/>
      </w:pPr>
      <w:rPr>
        <w:rFonts w:ascii="Times" w:hAnsi="Times" w:hint="default"/>
      </w:rPr>
    </w:lvl>
    <w:lvl w:ilvl="5" w:tplc="B1E639C8" w:tentative="1">
      <w:start w:val="1"/>
      <w:numFmt w:val="bullet"/>
      <w:lvlText w:val="•"/>
      <w:lvlJc w:val="left"/>
      <w:pPr>
        <w:tabs>
          <w:tab w:val="num" w:pos="4320"/>
        </w:tabs>
        <w:ind w:left="4320" w:hanging="360"/>
      </w:pPr>
      <w:rPr>
        <w:rFonts w:ascii="Times" w:hAnsi="Times" w:hint="default"/>
      </w:rPr>
    </w:lvl>
    <w:lvl w:ilvl="6" w:tplc="330CAC80" w:tentative="1">
      <w:start w:val="1"/>
      <w:numFmt w:val="bullet"/>
      <w:lvlText w:val="•"/>
      <w:lvlJc w:val="left"/>
      <w:pPr>
        <w:tabs>
          <w:tab w:val="num" w:pos="5040"/>
        </w:tabs>
        <w:ind w:left="5040" w:hanging="360"/>
      </w:pPr>
      <w:rPr>
        <w:rFonts w:ascii="Times" w:hAnsi="Times" w:hint="default"/>
      </w:rPr>
    </w:lvl>
    <w:lvl w:ilvl="7" w:tplc="461AD588" w:tentative="1">
      <w:start w:val="1"/>
      <w:numFmt w:val="bullet"/>
      <w:lvlText w:val="•"/>
      <w:lvlJc w:val="left"/>
      <w:pPr>
        <w:tabs>
          <w:tab w:val="num" w:pos="5760"/>
        </w:tabs>
        <w:ind w:left="5760" w:hanging="360"/>
      </w:pPr>
      <w:rPr>
        <w:rFonts w:ascii="Times" w:hAnsi="Times" w:hint="default"/>
      </w:rPr>
    </w:lvl>
    <w:lvl w:ilvl="8" w:tplc="5086AF5A" w:tentative="1">
      <w:start w:val="1"/>
      <w:numFmt w:val="bullet"/>
      <w:lvlText w:val="•"/>
      <w:lvlJc w:val="left"/>
      <w:pPr>
        <w:tabs>
          <w:tab w:val="num" w:pos="6480"/>
        </w:tabs>
        <w:ind w:left="6480" w:hanging="360"/>
      </w:pPr>
      <w:rPr>
        <w:rFonts w:ascii="Times" w:hAnsi="Times" w:hint="default"/>
      </w:rPr>
    </w:lvl>
  </w:abstractNum>
  <w:abstractNum w:abstractNumId="6">
    <w:nsid w:val="48D26802"/>
    <w:multiLevelType w:val="hybridMultilevel"/>
    <w:tmpl w:val="D694AC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32323A5"/>
    <w:multiLevelType w:val="hybridMultilevel"/>
    <w:tmpl w:val="3A46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765537"/>
    <w:multiLevelType w:val="hybridMultilevel"/>
    <w:tmpl w:val="D4869350"/>
    <w:lvl w:ilvl="0" w:tplc="09F09BE8">
      <w:start w:val="1"/>
      <w:numFmt w:val="bullet"/>
      <w:lvlText w:val="•"/>
      <w:lvlJc w:val="left"/>
      <w:pPr>
        <w:tabs>
          <w:tab w:val="num" w:pos="720"/>
        </w:tabs>
        <w:ind w:left="720" w:hanging="360"/>
      </w:pPr>
      <w:rPr>
        <w:rFonts w:ascii="Times" w:hAnsi="Times" w:hint="default"/>
      </w:rPr>
    </w:lvl>
    <w:lvl w:ilvl="1" w:tplc="8B7A66D2">
      <w:start w:val="1"/>
      <w:numFmt w:val="bullet"/>
      <w:lvlText w:val="•"/>
      <w:lvlJc w:val="left"/>
      <w:pPr>
        <w:tabs>
          <w:tab w:val="num" w:pos="1440"/>
        </w:tabs>
        <w:ind w:left="1440" w:hanging="360"/>
      </w:pPr>
      <w:rPr>
        <w:rFonts w:ascii="Times" w:hAnsi="Times" w:hint="default"/>
      </w:rPr>
    </w:lvl>
    <w:lvl w:ilvl="2" w:tplc="0E96FF0C" w:tentative="1">
      <w:start w:val="1"/>
      <w:numFmt w:val="bullet"/>
      <w:lvlText w:val="•"/>
      <w:lvlJc w:val="left"/>
      <w:pPr>
        <w:tabs>
          <w:tab w:val="num" w:pos="2160"/>
        </w:tabs>
        <w:ind w:left="2160" w:hanging="360"/>
      </w:pPr>
      <w:rPr>
        <w:rFonts w:ascii="Times" w:hAnsi="Times" w:hint="default"/>
      </w:rPr>
    </w:lvl>
    <w:lvl w:ilvl="3" w:tplc="23BEA7B4" w:tentative="1">
      <w:start w:val="1"/>
      <w:numFmt w:val="bullet"/>
      <w:lvlText w:val="•"/>
      <w:lvlJc w:val="left"/>
      <w:pPr>
        <w:tabs>
          <w:tab w:val="num" w:pos="2880"/>
        </w:tabs>
        <w:ind w:left="2880" w:hanging="360"/>
      </w:pPr>
      <w:rPr>
        <w:rFonts w:ascii="Times" w:hAnsi="Times" w:hint="default"/>
      </w:rPr>
    </w:lvl>
    <w:lvl w:ilvl="4" w:tplc="45DC875A" w:tentative="1">
      <w:start w:val="1"/>
      <w:numFmt w:val="bullet"/>
      <w:lvlText w:val="•"/>
      <w:lvlJc w:val="left"/>
      <w:pPr>
        <w:tabs>
          <w:tab w:val="num" w:pos="3600"/>
        </w:tabs>
        <w:ind w:left="3600" w:hanging="360"/>
      </w:pPr>
      <w:rPr>
        <w:rFonts w:ascii="Times" w:hAnsi="Times" w:hint="default"/>
      </w:rPr>
    </w:lvl>
    <w:lvl w:ilvl="5" w:tplc="0B10A35A" w:tentative="1">
      <w:start w:val="1"/>
      <w:numFmt w:val="bullet"/>
      <w:lvlText w:val="•"/>
      <w:lvlJc w:val="left"/>
      <w:pPr>
        <w:tabs>
          <w:tab w:val="num" w:pos="4320"/>
        </w:tabs>
        <w:ind w:left="4320" w:hanging="360"/>
      </w:pPr>
      <w:rPr>
        <w:rFonts w:ascii="Times" w:hAnsi="Times" w:hint="default"/>
      </w:rPr>
    </w:lvl>
    <w:lvl w:ilvl="6" w:tplc="595CB694" w:tentative="1">
      <w:start w:val="1"/>
      <w:numFmt w:val="bullet"/>
      <w:lvlText w:val="•"/>
      <w:lvlJc w:val="left"/>
      <w:pPr>
        <w:tabs>
          <w:tab w:val="num" w:pos="5040"/>
        </w:tabs>
        <w:ind w:left="5040" w:hanging="360"/>
      </w:pPr>
      <w:rPr>
        <w:rFonts w:ascii="Times" w:hAnsi="Times" w:hint="default"/>
      </w:rPr>
    </w:lvl>
    <w:lvl w:ilvl="7" w:tplc="D3DC5F32" w:tentative="1">
      <w:start w:val="1"/>
      <w:numFmt w:val="bullet"/>
      <w:lvlText w:val="•"/>
      <w:lvlJc w:val="left"/>
      <w:pPr>
        <w:tabs>
          <w:tab w:val="num" w:pos="5760"/>
        </w:tabs>
        <w:ind w:left="5760" w:hanging="360"/>
      </w:pPr>
      <w:rPr>
        <w:rFonts w:ascii="Times" w:hAnsi="Times" w:hint="default"/>
      </w:rPr>
    </w:lvl>
    <w:lvl w:ilvl="8" w:tplc="754EB53A" w:tentative="1">
      <w:start w:val="1"/>
      <w:numFmt w:val="bullet"/>
      <w:lvlText w:val="•"/>
      <w:lvlJc w:val="left"/>
      <w:pPr>
        <w:tabs>
          <w:tab w:val="num" w:pos="6480"/>
        </w:tabs>
        <w:ind w:left="6480" w:hanging="360"/>
      </w:pPr>
      <w:rPr>
        <w:rFonts w:ascii="Times" w:hAnsi="Times" w:hint="default"/>
      </w:rPr>
    </w:lvl>
  </w:abstractNum>
  <w:abstractNum w:abstractNumId="9">
    <w:nsid w:val="607A6EA6"/>
    <w:multiLevelType w:val="hybridMultilevel"/>
    <w:tmpl w:val="46F0EC4C"/>
    <w:lvl w:ilvl="0" w:tplc="D226A286">
      <w:start w:val="1"/>
      <w:numFmt w:val="bullet"/>
      <w:lvlText w:val="•"/>
      <w:lvlJc w:val="left"/>
      <w:pPr>
        <w:tabs>
          <w:tab w:val="num" w:pos="720"/>
        </w:tabs>
        <w:ind w:left="720" w:hanging="360"/>
      </w:pPr>
      <w:rPr>
        <w:rFonts w:ascii="Times" w:hAnsi="Times" w:hint="default"/>
      </w:rPr>
    </w:lvl>
    <w:lvl w:ilvl="1" w:tplc="9BD0E754">
      <w:start w:val="1"/>
      <w:numFmt w:val="bullet"/>
      <w:lvlText w:val="•"/>
      <w:lvlJc w:val="left"/>
      <w:pPr>
        <w:tabs>
          <w:tab w:val="num" w:pos="1440"/>
        </w:tabs>
        <w:ind w:left="1440" w:hanging="360"/>
      </w:pPr>
      <w:rPr>
        <w:rFonts w:ascii="Times" w:hAnsi="Times" w:hint="default"/>
      </w:rPr>
    </w:lvl>
    <w:lvl w:ilvl="2" w:tplc="3D5EA094" w:tentative="1">
      <w:start w:val="1"/>
      <w:numFmt w:val="bullet"/>
      <w:lvlText w:val="•"/>
      <w:lvlJc w:val="left"/>
      <w:pPr>
        <w:tabs>
          <w:tab w:val="num" w:pos="2160"/>
        </w:tabs>
        <w:ind w:left="2160" w:hanging="360"/>
      </w:pPr>
      <w:rPr>
        <w:rFonts w:ascii="Times" w:hAnsi="Times" w:hint="default"/>
      </w:rPr>
    </w:lvl>
    <w:lvl w:ilvl="3" w:tplc="CE88BF10" w:tentative="1">
      <w:start w:val="1"/>
      <w:numFmt w:val="bullet"/>
      <w:lvlText w:val="•"/>
      <w:lvlJc w:val="left"/>
      <w:pPr>
        <w:tabs>
          <w:tab w:val="num" w:pos="2880"/>
        </w:tabs>
        <w:ind w:left="2880" w:hanging="360"/>
      </w:pPr>
      <w:rPr>
        <w:rFonts w:ascii="Times" w:hAnsi="Times" w:hint="default"/>
      </w:rPr>
    </w:lvl>
    <w:lvl w:ilvl="4" w:tplc="770C6374" w:tentative="1">
      <w:start w:val="1"/>
      <w:numFmt w:val="bullet"/>
      <w:lvlText w:val="•"/>
      <w:lvlJc w:val="left"/>
      <w:pPr>
        <w:tabs>
          <w:tab w:val="num" w:pos="3600"/>
        </w:tabs>
        <w:ind w:left="3600" w:hanging="360"/>
      </w:pPr>
      <w:rPr>
        <w:rFonts w:ascii="Times" w:hAnsi="Times" w:hint="default"/>
      </w:rPr>
    </w:lvl>
    <w:lvl w:ilvl="5" w:tplc="DC320918" w:tentative="1">
      <w:start w:val="1"/>
      <w:numFmt w:val="bullet"/>
      <w:lvlText w:val="•"/>
      <w:lvlJc w:val="left"/>
      <w:pPr>
        <w:tabs>
          <w:tab w:val="num" w:pos="4320"/>
        </w:tabs>
        <w:ind w:left="4320" w:hanging="360"/>
      </w:pPr>
      <w:rPr>
        <w:rFonts w:ascii="Times" w:hAnsi="Times" w:hint="default"/>
      </w:rPr>
    </w:lvl>
    <w:lvl w:ilvl="6" w:tplc="532C1DF6" w:tentative="1">
      <w:start w:val="1"/>
      <w:numFmt w:val="bullet"/>
      <w:lvlText w:val="•"/>
      <w:lvlJc w:val="left"/>
      <w:pPr>
        <w:tabs>
          <w:tab w:val="num" w:pos="5040"/>
        </w:tabs>
        <w:ind w:left="5040" w:hanging="360"/>
      </w:pPr>
      <w:rPr>
        <w:rFonts w:ascii="Times" w:hAnsi="Times" w:hint="default"/>
      </w:rPr>
    </w:lvl>
    <w:lvl w:ilvl="7" w:tplc="DD76AA1C" w:tentative="1">
      <w:start w:val="1"/>
      <w:numFmt w:val="bullet"/>
      <w:lvlText w:val="•"/>
      <w:lvlJc w:val="left"/>
      <w:pPr>
        <w:tabs>
          <w:tab w:val="num" w:pos="5760"/>
        </w:tabs>
        <w:ind w:left="5760" w:hanging="360"/>
      </w:pPr>
      <w:rPr>
        <w:rFonts w:ascii="Times" w:hAnsi="Times" w:hint="default"/>
      </w:rPr>
    </w:lvl>
    <w:lvl w:ilvl="8" w:tplc="8B549786" w:tentative="1">
      <w:start w:val="1"/>
      <w:numFmt w:val="bullet"/>
      <w:lvlText w:val="•"/>
      <w:lvlJc w:val="left"/>
      <w:pPr>
        <w:tabs>
          <w:tab w:val="num" w:pos="6480"/>
        </w:tabs>
        <w:ind w:left="6480" w:hanging="360"/>
      </w:pPr>
      <w:rPr>
        <w:rFonts w:ascii="Times" w:hAnsi="Times" w:hint="default"/>
      </w:rPr>
    </w:lvl>
  </w:abstractNum>
  <w:num w:numId="1">
    <w:abstractNumId w:val="0"/>
  </w:num>
  <w:num w:numId="2">
    <w:abstractNumId w:val="7"/>
  </w:num>
  <w:num w:numId="3">
    <w:abstractNumId w:val="4"/>
  </w:num>
  <w:num w:numId="4">
    <w:abstractNumId w:val="3"/>
  </w:num>
  <w:num w:numId="5">
    <w:abstractNumId w:val="8"/>
  </w:num>
  <w:num w:numId="6">
    <w:abstractNumId w:val="5"/>
  </w:num>
  <w:num w:numId="7">
    <w:abstractNumId w:val="2"/>
  </w:num>
  <w:num w:numId="8">
    <w:abstractNumId w:val="9"/>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69C2B77-8952-42E9-AE9D-13136A4A4F00}"/>
    <w:docVar w:name="dgnword-eventsink" w:val="100209656"/>
  </w:docVars>
  <w:rsids>
    <w:rsidRoot w:val="008A1554"/>
    <w:rsid w:val="00031F7A"/>
    <w:rsid w:val="00075EA8"/>
    <w:rsid w:val="00085155"/>
    <w:rsid w:val="001048CD"/>
    <w:rsid w:val="00106FA4"/>
    <w:rsid w:val="00112253"/>
    <w:rsid w:val="0014353A"/>
    <w:rsid w:val="00167F30"/>
    <w:rsid w:val="00185EE6"/>
    <w:rsid w:val="00204BBC"/>
    <w:rsid w:val="00205A7D"/>
    <w:rsid w:val="002363B3"/>
    <w:rsid w:val="002C210B"/>
    <w:rsid w:val="002C2170"/>
    <w:rsid w:val="002D74E2"/>
    <w:rsid w:val="002F67C0"/>
    <w:rsid w:val="003138B6"/>
    <w:rsid w:val="00336681"/>
    <w:rsid w:val="003571F8"/>
    <w:rsid w:val="003D060F"/>
    <w:rsid w:val="003D63A4"/>
    <w:rsid w:val="003F2F49"/>
    <w:rsid w:val="003F51E1"/>
    <w:rsid w:val="00417DFA"/>
    <w:rsid w:val="004F5E88"/>
    <w:rsid w:val="00506F29"/>
    <w:rsid w:val="00546548"/>
    <w:rsid w:val="00590FC2"/>
    <w:rsid w:val="00666C31"/>
    <w:rsid w:val="00687D04"/>
    <w:rsid w:val="006C4481"/>
    <w:rsid w:val="006D1090"/>
    <w:rsid w:val="006F7099"/>
    <w:rsid w:val="00756152"/>
    <w:rsid w:val="00785C6B"/>
    <w:rsid w:val="007C6213"/>
    <w:rsid w:val="00843A76"/>
    <w:rsid w:val="00893579"/>
    <w:rsid w:val="008A1554"/>
    <w:rsid w:val="008D71D8"/>
    <w:rsid w:val="008E6E9F"/>
    <w:rsid w:val="00940038"/>
    <w:rsid w:val="00942335"/>
    <w:rsid w:val="009956EA"/>
    <w:rsid w:val="009E0635"/>
    <w:rsid w:val="009F3BCB"/>
    <w:rsid w:val="00A97F17"/>
    <w:rsid w:val="00AB59E6"/>
    <w:rsid w:val="00B317DD"/>
    <w:rsid w:val="00B42D37"/>
    <w:rsid w:val="00BB6418"/>
    <w:rsid w:val="00BE7DF2"/>
    <w:rsid w:val="00C05019"/>
    <w:rsid w:val="00C62B6C"/>
    <w:rsid w:val="00C76394"/>
    <w:rsid w:val="00C8288D"/>
    <w:rsid w:val="00C932DA"/>
    <w:rsid w:val="00CA7987"/>
    <w:rsid w:val="00CB5F89"/>
    <w:rsid w:val="00CD4A1E"/>
    <w:rsid w:val="00D41EA8"/>
    <w:rsid w:val="00D618DA"/>
    <w:rsid w:val="00D818B3"/>
    <w:rsid w:val="00D949B6"/>
    <w:rsid w:val="00DC3679"/>
    <w:rsid w:val="00E23DBB"/>
    <w:rsid w:val="00EC003A"/>
    <w:rsid w:val="00F26BC5"/>
    <w:rsid w:val="00F7797C"/>
    <w:rsid w:val="00FC4C98"/>
    <w:rsid w:val="00FD611D"/>
    <w:rsid w:val="00FE323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C05019"/>
    <w:pPr>
      <w:spacing w:after="120" w:line="360" w:lineRule="auto"/>
    </w:pPr>
    <w:rPr>
      <w:rFonts w:ascii="Palatino" w:hAnsi="Palatino"/>
      <w:sz w:val="22"/>
    </w:rPr>
  </w:style>
  <w:style w:type="character" w:styleId="Hyperlink">
    <w:name w:val="Hyperlink"/>
    <w:basedOn w:val="DefaultParagraphFont"/>
    <w:uiPriority w:val="99"/>
    <w:unhideWhenUsed/>
    <w:rsid w:val="00942335"/>
    <w:rPr>
      <w:color w:val="0000FF" w:themeColor="hyperlink"/>
      <w:u w:val="single"/>
    </w:rPr>
  </w:style>
  <w:style w:type="paragraph" w:styleId="ListParagraph">
    <w:name w:val="List Paragraph"/>
    <w:basedOn w:val="Normal"/>
    <w:uiPriority w:val="34"/>
    <w:qFormat/>
    <w:rsid w:val="00F7797C"/>
    <w:pPr>
      <w:ind w:left="720"/>
      <w:contextualSpacing/>
    </w:pPr>
  </w:style>
  <w:style w:type="character" w:styleId="CommentReference">
    <w:name w:val="annotation reference"/>
    <w:basedOn w:val="DefaultParagraphFont"/>
    <w:uiPriority w:val="99"/>
    <w:semiHidden/>
    <w:unhideWhenUsed/>
    <w:rsid w:val="00BE7DF2"/>
    <w:rPr>
      <w:sz w:val="16"/>
      <w:szCs w:val="16"/>
    </w:rPr>
  </w:style>
  <w:style w:type="paragraph" w:styleId="CommentText">
    <w:name w:val="annotation text"/>
    <w:basedOn w:val="Normal"/>
    <w:link w:val="CommentTextChar"/>
    <w:uiPriority w:val="99"/>
    <w:semiHidden/>
    <w:unhideWhenUsed/>
    <w:rsid w:val="00BE7DF2"/>
    <w:rPr>
      <w:sz w:val="20"/>
      <w:szCs w:val="20"/>
    </w:rPr>
  </w:style>
  <w:style w:type="character" w:customStyle="1" w:styleId="CommentTextChar">
    <w:name w:val="Comment Text Char"/>
    <w:basedOn w:val="DefaultParagraphFont"/>
    <w:link w:val="CommentText"/>
    <w:uiPriority w:val="99"/>
    <w:semiHidden/>
    <w:rsid w:val="00BE7DF2"/>
    <w:rPr>
      <w:sz w:val="20"/>
      <w:szCs w:val="20"/>
    </w:rPr>
  </w:style>
  <w:style w:type="paragraph" w:styleId="CommentSubject">
    <w:name w:val="annotation subject"/>
    <w:basedOn w:val="CommentText"/>
    <w:next w:val="CommentText"/>
    <w:link w:val="CommentSubjectChar"/>
    <w:uiPriority w:val="99"/>
    <w:semiHidden/>
    <w:unhideWhenUsed/>
    <w:rsid w:val="00BE7DF2"/>
    <w:rPr>
      <w:b/>
      <w:bCs/>
    </w:rPr>
  </w:style>
  <w:style w:type="character" w:customStyle="1" w:styleId="CommentSubjectChar">
    <w:name w:val="Comment Subject Char"/>
    <w:basedOn w:val="CommentTextChar"/>
    <w:link w:val="CommentSubject"/>
    <w:uiPriority w:val="99"/>
    <w:semiHidden/>
    <w:rsid w:val="00BE7DF2"/>
    <w:rPr>
      <w:b/>
      <w:bCs/>
      <w:sz w:val="20"/>
      <w:szCs w:val="20"/>
    </w:rPr>
  </w:style>
  <w:style w:type="paragraph" w:styleId="BalloonText">
    <w:name w:val="Balloon Text"/>
    <w:basedOn w:val="Normal"/>
    <w:link w:val="BalloonTextChar"/>
    <w:uiPriority w:val="99"/>
    <w:semiHidden/>
    <w:unhideWhenUsed/>
    <w:rsid w:val="00BE7DF2"/>
    <w:rPr>
      <w:rFonts w:ascii="Tahoma" w:hAnsi="Tahoma" w:cs="Tahoma"/>
      <w:sz w:val="16"/>
      <w:szCs w:val="16"/>
    </w:rPr>
  </w:style>
  <w:style w:type="character" w:customStyle="1" w:styleId="BalloonTextChar">
    <w:name w:val="Balloon Text Char"/>
    <w:basedOn w:val="DefaultParagraphFont"/>
    <w:link w:val="BalloonText"/>
    <w:uiPriority w:val="99"/>
    <w:semiHidden/>
    <w:rsid w:val="00BE7DF2"/>
    <w:rPr>
      <w:rFonts w:ascii="Tahoma" w:hAnsi="Tahoma" w:cs="Tahoma"/>
      <w:sz w:val="16"/>
      <w:szCs w:val="16"/>
    </w:rPr>
  </w:style>
  <w:style w:type="paragraph" w:styleId="Revision">
    <w:name w:val="Revision"/>
    <w:hidden/>
    <w:uiPriority w:val="99"/>
    <w:semiHidden/>
    <w:rsid w:val="00FE3236"/>
  </w:style>
  <w:style w:type="paragraph" w:styleId="Header">
    <w:name w:val="header"/>
    <w:basedOn w:val="Normal"/>
    <w:link w:val="HeaderChar"/>
    <w:uiPriority w:val="99"/>
    <w:unhideWhenUsed/>
    <w:rsid w:val="002C2170"/>
    <w:pPr>
      <w:tabs>
        <w:tab w:val="center" w:pos="4320"/>
        <w:tab w:val="right" w:pos="8640"/>
      </w:tabs>
    </w:pPr>
  </w:style>
  <w:style w:type="character" w:customStyle="1" w:styleId="HeaderChar">
    <w:name w:val="Header Char"/>
    <w:basedOn w:val="DefaultParagraphFont"/>
    <w:link w:val="Header"/>
    <w:uiPriority w:val="99"/>
    <w:rsid w:val="002C2170"/>
  </w:style>
  <w:style w:type="paragraph" w:styleId="Footer">
    <w:name w:val="footer"/>
    <w:basedOn w:val="Normal"/>
    <w:link w:val="FooterChar"/>
    <w:uiPriority w:val="99"/>
    <w:unhideWhenUsed/>
    <w:rsid w:val="002C2170"/>
    <w:pPr>
      <w:tabs>
        <w:tab w:val="center" w:pos="4320"/>
        <w:tab w:val="right" w:pos="8640"/>
      </w:tabs>
    </w:pPr>
  </w:style>
  <w:style w:type="character" w:customStyle="1" w:styleId="FooterChar">
    <w:name w:val="Footer Char"/>
    <w:basedOn w:val="DefaultParagraphFont"/>
    <w:link w:val="Footer"/>
    <w:uiPriority w:val="99"/>
    <w:rsid w:val="002C21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C05019"/>
    <w:pPr>
      <w:spacing w:after="120" w:line="360" w:lineRule="auto"/>
    </w:pPr>
    <w:rPr>
      <w:rFonts w:ascii="Palatino" w:hAnsi="Palatino"/>
      <w:sz w:val="22"/>
    </w:rPr>
  </w:style>
  <w:style w:type="character" w:styleId="Hyperlink">
    <w:name w:val="Hyperlink"/>
    <w:basedOn w:val="DefaultParagraphFont"/>
    <w:uiPriority w:val="99"/>
    <w:unhideWhenUsed/>
    <w:rsid w:val="00942335"/>
    <w:rPr>
      <w:color w:val="0000FF" w:themeColor="hyperlink"/>
      <w:u w:val="single"/>
    </w:rPr>
  </w:style>
  <w:style w:type="paragraph" w:styleId="ListParagraph">
    <w:name w:val="List Paragraph"/>
    <w:basedOn w:val="Normal"/>
    <w:uiPriority w:val="34"/>
    <w:qFormat/>
    <w:rsid w:val="00F7797C"/>
    <w:pPr>
      <w:ind w:left="720"/>
      <w:contextualSpacing/>
    </w:pPr>
  </w:style>
  <w:style w:type="character" w:styleId="CommentReference">
    <w:name w:val="annotation reference"/>
    <w:basedOn w:val="DefaultParagraphFont"/>
    <w:uiPriority w:val="99"/>
    <w:semiHidden/>
    <w:unhideWhenUsed/>
    <w:rsid w:val="00BE7DF2"/>
    <w:rPr>
      <w:sz w:val="16"/>
      <w:szCs w:val="16"/>
    </w:rPr>
  </w:style>
  <w:style w:type="paragraph" w:styleId="CommentText">
    <w:name w:val="annotation text"/>
    <w:basedOn w:val="Normal"/>
    <w:link w:val="CommentTextChar"/>
    <w:uiPriority w:val="99"/>
    <w:semiHidden/>
    <w:unhideWhenUsed/>
    <w:rsid w:val="00BE7DF2"/>
    <w:rPr>
      <w:sz w:val="20"/>
      <w:szCs w:val="20"/>
    </w:rPr>
  </w:style>
  <w:style w:type="character" w:customStyle="1" w:styleId="CommentTextChar">
    <w:name w:val="Comment Text Char"/>
    <w:basedOn w:val="DefaultParagraphFont"/>
    <w:link w:val="CommentText"/>
    <w:uiPriority w:val="99"/>
    <w:semiHidden/>
    <w:rsid w:val="00BE7DF2"/>
    <w:rPr>
      <w:sz w:val="20"/>
      <w:szCs w:val="20"/>
    </w:rPr>
  </w:style>
  <w:style w:type="paragraph" w:styleId="CommentSubject">
    <w:name w:val="annotation subject"/>
    <w:basedOn w:val="CommentText"/>
    <w:next w:val="CommentText"/>
    <w:link w:val="CommentSubjectChar"/>
    <w:uiPriority w:val="99"/>
    <w:semiHidden/>
    <w:unhideWhenUsed/>
    <w:rsid w:val="00BE7DF2"/>
    <w:rPr>
      <w:b/>
      <w:bCs/>
    </w:rPr>
  </w:style>
  <w:style w:type="character" w:customStyle="1" w:styleId="CommentSubjectChar">
    <w:name w:val="Comment Subject Char"/>
    <w:basedOn w:val="CommentTextChar"/>
    <w:link w:val="CommentSubject"/>
    <w:uiPriority w:val="99"/>
    <w:semiHidden/>
    <w:rsid w:val="00BE7DF2"/>
    <w:rPr>
      <w:b/>
      <w:bCs/>
      <w:sz w:val="20"/>
      <w:szCs w:val="20"/>
    </w:rPr>
  </w:style>
  <w:style w:type="paragraph" w:styleId="BalloonText">
    <w:name w:val="Balloon Text"/>
    <w:basedOn w:val="Normal"/>
    <w:link w:val="BalloonTextChar"/>
    <w:uiPriority w:val="99"/>
    <w:semiHidden/>
    <w:unhideWhenUsed/>
    <w:rsid w:val="00BE7DF2"/>
    <w:rPr>
      <w:rFonts w:ascii="Tahoma" w:hAnsi="Tahoma" w:cs="Tahoma"/>
      <w:sz w:val="16"/>
      <w:szCs w:val="16"/>
    </w:rPr>
  </w:style>
  <w:style w:type="character" w:customStyle="1" w:styleId="BalloonTextChar">
    <w:name w:val="Balloon Text Char"/>
    <w:basedOn w:val="DefaultParagraphFont"/>
    <w:link w:val="BalloonText"/>
    <w:uiPriority w:val="99"/>
    <w:semiHidden/>
    <w:rsid w:val="00BE7DF2"/>
    <w:rPr>
      <w:rFonts w:ascii="Tahoma" w:hAnsi="Tahoma" w:cs="Tahoma"/>
      <w:sz w:val="16"/>
      <w:szCs w:val="16"/>
    </w:rPr>
  </w:style>
  <w:style w:type="paragraph" w:styleId="Revision">
    <w:name w:val="Revision"/>
    <w:hidden/>
    <w:uiPriority w:val="99"/>
    <w:semiHidden/>
    <w:rsid w:val="00FE3236"/>
  </w:style>
  <w:style w:type="paragraph" w:styleId="Header">
    <w:name w:val="header"/>
    <w:basedOn w:val="Normal"/>
    <w:link w:val="HeaderChar"/>
    <w:uiPriority w:val="99"/>
    <w:unhideWhenUsed/>
    <w:rsid w:val="002C2170"/>
    <w:pPr>
      <w:tabs>
        <w:tab w:val="center" w:pos="4320"/>
        <w:tab w:val="right" w:pos="8640"/>
      </w:tabs>
    </w:pPr>
  </w:style>
  <w:style w:type="character" w:customStyle="1" w:styleId="HeaderChar">
    <w:name w:val="Header Char"/>
    <w:basedOn w:val="DefaultParagraphFont"/>
    <w:link w:val="Header"/>
    <w:uiPriority w:val="99"/>
    <w:rsid w:val="002C2170"/>
  </w:style>
  <w:style w:type="paragraph" w:styleId="Footer">
    <w:name w:val="footer"/>
    <w:basedOn w:val="Normal"/>
    <w:link w:val="FooterChar"/>
    <w:uiPriority w:val="99"/>
    <w:unhideWhenUsed/>
    <w:rsid w:val="002C2170"/>
    <w:pPr>
      <w:tabs>
        <w:tab w:val="center" w:pos="4320"/>
        <w:tab w:val="right" w:pos="8640"/>
      </w:tabs>
    </w:pPr>
  </w:style>
  <w:style w:type="character" w:customStyle="1" w:styleId="FooterChar">
    <w:name w:val="Footer Char"/>
    <w:basedOn w:val="DefaultParagraphFont"/>
    <w:link w:val="Footer"/>
    <w:uiPriority w:val="99"/>
    <w:rsid w:val="002C2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72654">
      <w:bodyDiv w:val="1"/>
      <w:marLeft w:val="0"/>
      <w:marRight w:val="0"/>
      <w:marTop w:val="0"/>
      <w:marBottom w:val="0"/>
      <w:divBdr>
        <w:top w:val="none" w:sz="0" w:space="0" w:color="auto"/>
        <w:left w:val="none" w:sz="0" w:space="0" w:color="auto"/>
        <w:bottom w:val="none" w:sz="0" w:space="0" w:color="auto"/>
        <w:right w:val="none" w:sz="0" w:space="0" w:color="auto"/>
      </w:divBdr>
    </w:div>
    <w:div w:id="1105685146">
      <w:bodyDiv w:val="1"/>
      <w:marLeft w:val="0"/>
      <w:marRight w:val="0"/>
      <w:marTop w:val="0"/>
      <w:marBottom w:val="0"/>
      <w:divBdr>
        <w:top w:val="none" w:sz="0" w:space="0" w:color="auto"/>
        <w:left w:val="none" w:sz="0" w:space="0" w:color="auto"/>
        <w:bottom w:val="none" w:sz="0" w:space="0" w:color="auto"/>
        <w:right w:val="none" w:sz="0" w:space="0" w:color="auto"/>
      </w:divBdr>
      <w:divsChild>
        <w:div w:id="1980374768">
          <w:marLeft w:val="720"/>
          <w:marRight w:val="0"/>
          <w:marTop w:val="0"/>
          <w:marBottom w:val="0"/>
          <w:divBdr>
            <w:top w:val="none" w:sz="0" w:space="0" w:color="auto"/>
            <w:left w:val="none" w:sz="0" w:space="0" w:color="auto"/>
            <w:bottom w:val="none" w:sz="0" w:space="0" w:color="auto"/>
            <w:right w:val="none" w:sz="0" w:space="0" w:color="auto"/>
          </w:divBdr>
        </w:div>
        <w:div w:id="1946110071">
          <w:marLeft w:val="720"/>
          <w:marRight w:val="0"/>
          <w:marTop w:val="0"/>
          <w:marBottom w:val="0"/>
          <w:divBdr>
            <w:top w:val="none" w:sz="0" w:space="0" w:color="auto"/>
            <w:left w:val="none" w:sz="0" w:space="0" w:color="auto"/>
            <w:bottom w:val="none" w:sz="0" w:space="0" w:color="auto"/>
            <w:right w:val="none" w:sz="0" w:space="0" w:color="auto"/>
          </w:divBdr>
        </w:div>
        <w:div w:id="116220136">
          <w:marLeft w:val="720"/>
          <w:marRight w:val="0"/>
          <w:marTop w:val="0"/>
          <w:marBottom w:val="0"/>
          <w:divBdr>
            <w:top w:val="none" w:sz="0" w:space="0" w:color="auto"/>
            <w:left w:val="none" w:sz="0" w:space="0" w:color="auto"/>
            <w:bottom w:val="none" w:sz="0" w:space="0" w:color="auto"/>
            <w:right w:val="none" w:sz="0" w:space="0" w:color="auto"/>
          </w:divBdr>
        </w:div>
      </w:divsChild>
    </w:div>
    <w:div w:id="1294553296">
      <w:bodyDiv w:val="1"/>
      <w:marLeft w:val="0"/>
      <w:marRight w:val="0"/>
      <w:marTop w:val="0"/>
      <w:marBottom w:val="0"/>
      <w:divBdr>
        <w:top w:val="none" w:sz="0" w:space="0" w:color="auto"/>
        <w:left w:val="none" w:sz="0" w:space="0" w:color="auto"/>
        <w:bottom w:val="none" w:sz="0" w:space="0" w:color="auto"/>
        <w:right w:val="none" w:sz="0" w:space="0" w:color="auto"/>
      </w:divBdr>
      <w:divsChild>
        <w:div w:id="1646280894">
          <w:marLeft w:val="720"/>
          <w:marRight w:val="0"/>
          <w:marTop w:val="0"/>
          <w:marBottom w:val="0"/>
          <w:divBdr>
            <w:top w:val="none" w:sz="0" w:space="0" w:color="auto"/>
            <w:left w:val="none" w:sz="0" w:space="0" w:color="auto"/>
            <w:bottom w:val="none" w:sz="0" w:space="0" w:color="auto"/>
            <w:right w:val="none" w:sz="0" w:space="0" w:color="auto"/>
          </w:divBdr>
        </w:div>
        <w:div w:id="70471117">
          <w:marLeft w:val="720"/>
          <w:marRight w:val="0"/>
          <w:marTop w:val="0"/>
          <w:marBottom w:val="0"/>
          <w:divBdr>
            <w:top w:val="none" w:sz="0" w:space="0" w:color="auto"/>
            <w:left w:val="none" w:sz="0" w:space="0" w:color="auto"/>
            <w:bottom w:val="none" w:sz="0" w:space="0" w:color="auto"/>
            <w:right w:val="none" w:sz="0" w:space="0" w:color="auto"/>
          </w:divBdr>
        </w:div>
        <w:div w:id="1628511263">
          <w:marLeft w:val="720"/>
          <w:marRight w:val="0"/>
          <w:marTop w:val="0"/>
          <w:marBottom w:val="0"/>
          <w:divBdr>
            <w:top w:val="none" w:sz="0" w:space="0" w:color="auto"/>
            <w:left w:val="none" w:sz="0" w:space="0" w:color="auto"/>
            <w:bottom w:val="none" w:sz="0" w:space="0" w:color="auto"/>
            <w:right w:val="none" w:sz="0" w:space="0" w:color="auto"/>
          </w:divBdr>
        </w:div>
        <w:div w:id="1050231028">
          <w:marLeft w:val="720"/>
          <w:marRight w:val="0"/>
          <w:marTop w:val="0"/>
          <w:marBottom w:val="0"/>
          <w:divBdr>
            <w:top w:val="none" w:sz="0" w:space="0" w:color="auto"/>
            <w:left w:val="none" w:sz="0" w:space="0" w:color="auto"/>
            <w:bottom w:val="none" w:sz="0" w:space="0" w:color="auto"/>
            <w:right w:val="none" w:sz="0" w:space="0" w:color="auto"/>
          </w:divBdr>
        </w:div>
        <w:div w:id="805053585">
          <w:marLeft w:val="720"/>
          <w:marRight w:val="0"/>
          <w:marTop w:val="0"/>
          <w:marBottom w:val="0"/>
          <w:divBdr>
            <w:top w:val="none" w:sz="0" w:space="0" w:color="auto"/>
            <w:left w:val="none" w:sz="0" w:space="0" w:color="auto"/>
            <w:bottom w:val="none" w:sz="0" w:space="0" w:color="auto"/>
            <w:right w:val="none" w:sz="0" w:space="0" w:color="auto"/>
          </w:divBdr>
        </w:div>
        <w:div w:id="710955192">
          <w:marLeft w:val="720"/>
          <w:marRight w:val="0"/>
          <w:marTop w:val="0"/>
          <w:marBottom w:val="0"/>
          <w:divBdr>
            <w:top w:val="none" w:sz="0" w:space="0" w:color="auto"/>
            <w:left w:val="none" w:sz="0" w:space="0" w:color="auto"/>
            <w:bottom w:val="none" w:sz="0" w:space="0" w:color="auto"/>
            <w:right w:val="none" w:sz="0" w:space="0" w:color="auto"/>
          </w:divBdr>
        </w:div>
      </w:divsChild>
    </w:div>
    <w:div w:id="1732774441">
      <w:bodyDiv w:val="1"/>
      <w:marLeft w:val="0"/>
      <w:marRight w:val="0"/>
      <w:marTop w:val="0"/>
      <w:marBottom w:val="0"/>
      <w:divBdr>
        <w:top w:val="none" w:sz="0" w:space="0" w:color="auto"/>
        <w:left w:val="none" w:sz="0" w:space="0" w:color="auto"/>
        <w:bottom w:val="none" w:sz="0" w:space="0" w:color="auto"/>
        <w:right w:val="none" w:sz="0" w:space="0" w:color="auto"/>
      </w:divBdr>
    </w:div>
    <w:div w:id="19883643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education.tas.gov.au/documentcentre/Documents/Tasmanian-Adult-Literacy-Action-Plan.pdf"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B64CB-A680-A84B-A397-704458738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1792</Words>
  <Characters>10220</Characters>
  <Application>Microsoft Macintosh Word</Application>
  <DocSecurity>4</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Tasmania</Company>
  <LinksUpToDate>false</LinksUpToDate>
  <CharactersWithSpaces>11989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Christie</dc:creator>
  <cp:lastModifiedBy>Michael  Christie</cp:lastModifiedBy>
  <cp:revision>2</cp:revision>
  <cp:lastPrinted>2014-06-13T00:16:00Z</cp:lastPrinted>
  <dcterms:created xsi:type="dcterms:W3CDTF">2014-09-01T11:34:00Z</dcterms:created>
  <dcterms:modified xsi:type="dcterms:W3CDTF">2014-09-01T11:34:00Z</dcterms:modified>
</cp:coreProperties>
</file>